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0C378" w14:textId="2A3CC785" w:rsidR="00C03BCC" w:rsidRPr="00C05015" w:rsidRDefault="00C05015" w:rsidP="00C03BCC">
      <w:pPr>
        <w:rPr>
          <w:rFonts w:ascii="ＭＳ ゴシック" w:eastAsia="ＭＳ ゴシック" w:hAnsi="ＭＳ ゴシック"/>
          <w:b/>
          <w:sz w:val="28"/>
          <w:szCs w:val="28"/>
          <w:shd w:val="clear" w:color="auto" w:fill="262626" w:themeFill="text1" w:themeFillTint="D9"/>
        </w:rPr>
      </w:pPr>
      <w:r w:rsidRPr="00C05015">
        <w:rPr>
          <w:rFonts w:ascii="ＭＳ ゴシック" w:eastAsia="ＭＳ ゴシック" w:hAnsi="ＭＳ ゴシック" w:hint="eastAsia"/>
          <w:b/>
          <w:sz w:val="28"/>
          <w:szCs w:val="28"/>
          <w:shd w:val="clear" w:color="auto" w:fill="262626" w:themeFill="text1" w:themeFillTint="D9"/>
        </w:rPr>
        <w:t>第</w:t>
      </w:r>
      <w:r w:rsidR="00B87164">
        <w:rPr>
          <w:rFonts w:ascii="ＭＳ ゴシック" w:eastAsia="ＭＳ ゴシック" w:hAnsi="ＭＳ ゴシック" w:hint="eastAsia"/>
          <w:b/>
          <w:sz w:val="28"/>
          <w:szCs w:val="28"/>
          <w:shd w:val="clear" w:color="auto" w:fill="262626" w:themeFill="text1" w:themeFillTint="D9"/>
        </w:rPr>
        <w:t>10</w:t>
      </w:r>
      <w:r w:rsidRPr="00C05015">
        <w:rPr>
          <w:rFonts w:ascii="ＭＳ ゴシック" w:eastAsia="ＭＳ ゴシック" w:hAnsi="ＭＳ ゴシック" w:hint="eastAsia"/>
          <w:b/>
          <w:sz w:val="28"/>
          <w:szCs w:val="28"/>
          <w:shd w:val="clear" w:color="auto" w:fill="262626" w:themeFill="text1" w:themeFillTint="D9"/>
        </w:rPr>
        <w:t xml:space="preserve">章　</w:t>
      </w:r>
      <w:r w:rsidR="00C03BCC" w:rsidRPr="00C05015">
        <w:rPr>
          <w:rFonts w:ascii="ＭＳ ゴシック" w:eastAsia="ＭＳ ゴシック" w:hAnsi="ＭＳ ゴシック" w:hint="eastAsia"/>
          <w:b/>
          <w:sz w:val="28"/>
          <w:szCs w:val="28"/>
          <w:shd w:val="clear" w:color="auto" w:fill="262626" w:themeFill="text1" w:themeFillTint="D9"/>
        </w:rPr>
        <w:t>事後学習</w:t>
      </w:r>
      <w:r w:rsidR="0046441E">
        <w:rPr>
          <w:rFonts w:ascii="ＭＳ ゴシック" w:eastAsia="ＭＳ ゴシック" w:hAnsi="ＭＳ ゴシック" w:hint="eastAsia"/>
          <w:b/>
          <w:sz w:val="28"/>
          <w:szCs w:val="28"/>
          <w:shd w:val="clear" w:color="auto" w:fill="262626" w:themeFill="text1" w:themeFillTint="D9"/>
        </w:rPr>
        <w:t>ワーク</w:t>
      </w:r>
      <w:r w:rsidR="00C03BCC" w:rsidRPr="00C05015">
        <w:rPr>
          <w:rFonts w:ascii="ＭＳ ゴシック" w:eastAsia="ＭＳ ゴシック" w:hAnsi="ＭＳ ゴシック" w:hint="eastAsia"/>
          <w:b/>
          <w:sz w:val="28"/>
          <w:szCs w:val="28"/>
          <w:shd w:val="clear" w:color="auto" w:fill="262626" w:themeFill="text1" w:themeFillTint="D9"/>
        </w:rPr>
        <w:t>シート</w:t>
      </w:r>
    </w:p>
    <w:p w14:paraId="5847A311" w14:textId="77777777" w:rsidR="00483352" w:rsidRPr="004D1820" w:rsidRDefault="00483352" w:rsidP="00C06BB5">
      <w:pPr>
        <w:rPr>
          <w:rFonts w:ascii="ＭＳ 明朝" w:eastAsia="ＭＳ 明朝" w:hAnsi="ＭＳ 明朝"/>
        </w:rPr>
      </w:pPr>
    </w:p>
    <w:p w14:paraId="4F47A029" w14:textId="06BCB94E" w:rsidR="00107023" w:rsidRPr="00C05015" w:rsidRDefault="00C05015" w:rsidP="00C05015">
      <w:pPr>
        <w:rPr>
          <w:rFonts w:asciiTheme="minorEastAsia" w:hAnsiTheme="minorEastAsia"/>
          <w:bCs/>
          <w:szCs w:val="21"/>
        </w:rPr>
      </w:pPr>
      <w:r>
        <w:rPr>
          <w:rFonts w:asciiTheme="minorEastAsia" w:hAnsiTheme="minorEastAsia" w:hint="eastAsia"/>
          <w:bCs/>
          <w:szCs w:val="21"/>
        </w:rPr>
        <w:t>1</w:t>
      </w:r>
      <w:r>
        <w:rPr>
          <w:rFonts w:asciiTheme="minorEastAsia" w:hAnsiTheme="minorEastAsia"/>
          <w:bCs/>
          <w:szCs w:val="21"/>
        </w:rPr>
        <w:t>.</w:t>
      </w:r>
      <w:r w:rsidR="00D53710" w:rsidRPr="00C05015">
        <w:rPr>
          <w:rFonts w:asciiTheme="minorEastAsia" w:hAnsiTheme="minorEastAsia" w:hint="eastAsia"/>
          <w:bCs/>
          <w:szCs w:val="21"/>
        </w:rPr>
        <w:t>表</w:t>
      </w:r>
      <w:r w:rsidR="00B54C0D">
        <w:rPr>
          <w:rFonts w:asciiTheme="minorEastAsia" w:hAnsiTheme="minorEastAsia" w:hint="eastAsia"/>
          <w:bCs/>
          <w:szCs w:val="21"/>
        </w:rPr>
        <w:t>1</w:t>
      </w:r>
      <w:r w:rsidR="00107023" w:rsidRPr="00C05015">
        <w:rPr>
          <w:rFonts w:asciiTheme="minorEastAsia" w:hAnsiTheme="minorEastAsia" w:hint="eastAsia"/>
          <w:bCs/>
          <w:szCs w:val="21"/>
        </w:rPr>
        <w:t>に</w:t>
      </w:r>
      <w:r w:rsidR="00EB1DEA" w:rsidRPr="00C05015">
        <w:rPr>
          <w:rFonts w:asciiTheme="minorEastAsia" w:hAnsiTheme="minorEastAsia" w:hint="eastAsia"/>
          <w:bCs/>
          <w:szCs w:val="21"/>
        </w:rPr>
        <w:t>4</w:t>
      </w:r>
      <w:r w:rsidR="00107023" w:rsidRPr="00C05015">
        <w:rPr>
          <w:rFonts w:asciiTheme="minorEastAsia" w:hAnsiTheme="minorEastAsia" w:hint="eastAsia"/>
          <w:bCs/>
          <w:szCs w:val="21"/>
        </w:rPr>
        <w:t>歳児の発達の姿を</w:t>
      </w:r>
      <w:r w:rsidR="00B87164">
        <w:rPr>
          <w:rFonts w:asciiTheme="minorEastAsia" w:hAnsiTheme="minorEastAsia" w:hint="eastAsia"/>
          <w:bCs/>
          <w:szCs w:val="21"/>
        </w:rPr>
        <w:t>第10章</w:t>
      </w:r>
      <w:r w:rsidR="00107023" w:rsidRPr="00C05015">
        <w:rPr>
          <w:rFonts w:asciiTheme="minorEastAsia" w:hAnsiTheme="minorEastAsia" w:hint="eastAsia"/>
          <w:bCs/>
          <w:szCs w:val="21"/>
        </w:rPr>
        <w:t>から抽出し</w:t>
      </w:r>
      <w:r w:rsidR="004D1820" w:rsidRPr="00C05015">
        <w:rPr>
          <w:rFonts w:asciiTheme="minorEastAsia" w:hAnsiTheme="minorEastAsia" w:hint="eastAsia"/>
          <w:bCs/>
          <w:szCs w:val="21"/>
        </w:rPr>
        <w:t>，</w:t>
      </w:r>
      <w:r w:rsidR="00B87164">
        <w:rPr>
          <w:rFonts w:asciiTheme="minorEastAsia" w:hAnsiTheme="minorEastAsia" w:hint="eastAsia"/>
          <w:bCs/>
          <w:szCs w:val="21"/>
        </w:rPr>
        <w:t>記入しよう。</w:t>
      </w:r>
    </w:p>
    <w:p w14:paraId="7A0F9531" w14:textId="77777777" w:rsidR="009A49C5" w:rsidRDefault="009A49C5" w:rsidP="00C06BB5">
      <w:pPr>
        <w:rPr>
          <w:rFonts w:asciiTheme="minorEastAsia" w:hAnsiTheme="minorEastAsia"/>
          <w:bCs/>
          <w:szCs w:val="21"/>
        </w:rPr>
      </w:pPr>
    </w:p>
    <w:p w14:paraId="6AC66327" w14:textId="77777777" w:rsidR="00124591" w:rsidRPr="004D1820" w:rsidRDefault="00124591" w:rsidP="00C06BB5">
      <w:pPr>
        <w:rPr>
          <w:rFonts w:asciiTheme="minorEastAsia" w:hAnsiTheme="minorEastAsia"/>
          <w:bCs/>
          <w:szCs w:val="21"/>
        </w:rPr>
      </w:pPr>
    </w:p>
    <w:p w14:paraId="42DB7076" w14:textId="68A346B5" w:rsidR="00107023" w:rsidRPr="00C05015" w:rsidRDefault="00D53710" w:rsidP="00107023">
      <w:pPr>
        <w:tabs>
          <w:tab w:val="center" w:pos="7484"/>
          <w:tab w:val="left" w:pos="12663"/>
        </w:tabs>
        <w:jc w:val="center"/>
        <w:rPr>
          <w:rFonts w:ascii="ＭＳ ゴシック" w:eastAsia="ＭＳ ゴシック" w:hAnsi="ＭＳ ゴシック" w:cs="Times New Roman"/>
          <w:b/>
          <w:szCs w:val="21"/>
          <w:lang w:bidi="he-IL"/>
        </w:rPr>
      </w:pPr>
      <w:r w:rsidRPr="00C05015">
        <w:rPr>
          <w:rFonts w:ascii="ＭＳ ゴシック" w:eastAsia="ＭＳ ゴシック" w:hAnsi="ＭＳ ゴシック" w:cs="Times New Roman" w:hint="eastAsia"/>
          <w:b/>
          <w:szCs w:val="21"/>
          <w:lang w:bidi="he-IL"/>
        </w:rPr>
        <w:t xml:space="preserve">表１　</w:t>
      </w:r>
      <w:r w:rsidR="00EB1DEA" w:rsidRPr="00C05015">
        <w:rPr>
          <w:rFonts w:ascii="ＭＳ ゴシック" w:eastAsia="ＭＳ ゴシック" w:hAnsi="ＭＳ ゴシック" w:cs="Times New Roman" w:hint="eastAsia"/>
          <w:b/>
          <w:szCs w:val="21"/>
          <w:lang w:bidi="he-IL"/>
        </w:rPr>
        <w:t>4</w:t>
      </w:r>
      <w:r w:rsidR="00107023" w:rsidRPr="00C05015">
        <w:rPr>
          <w:rFonts w:ascii="ＭＳ ゴシック" w:eastAsia="ＭＳ ゴシック" w:hAnsi="ＭＳ ゴシック" w:cs="Times New Roman" w:hint="eastAsia"/>
          <w:b/>
          <w:szCs w:val="21"/>
          <w:lang w:bidi="he-IL"/>
        </w:rPr>
        <w:t>歳児の育ちの</w:t>
      </w:r>
      <w:r w:rsidR="00EE7123" w:rsidRPr="00C05015">
        <w:rPr>
          <w:rFonts w:ascii="ＭＳ ゴシック" w:eastAsia="ＭＳ ゴシック" w:hAnsi="ＭＳ ゴシック" w:cs="Times New Roman" w:hint="eastAsia"/>
          <w:b/>
          <w:szCs w:val="21"/>
          <w:lang w:bidi="he-IL"/>
        </w:rPr>
        <w:t>姿</w:t>
      </w:r>
    </w:p>
    <w:tbl>
      <w:tblPr>
        <w:tblW w:w="5840" w:type="dxa"/>
        <w:tblInd w:w="1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5102"/>
      </w:tblGrid>
      <w:tr w:rsidR="00EB1DEA" w:rsidRPr="004D1820" w14:paraId="32C01C3B" w14:textId="77777777" w:rsidTr="00C05015">
        <w:trPr>
          <w:cantSplit/>
          <w:trHeight w:val="1470"/>
        </w:trPr>
        <w:tc>
          <w:tcPr>
            <w:tcW w:w="738" w:type="dxa"/>
            <w:shd w:val="clear" w:color="auto" w:fill="auto"/>
            <w:textDirection w:val="tbRlV"/>
            <w:vAlign w:val="center"/>
          </w:tcPr>
          <w:p w14:paraId="382CC2F7" w14:textId="69A91EA7" w:rsidR="00EB1DEA" w:rsidRPr="00124591" w:rsidRDefault="00EB1DEA" w:rsidP="004202D7">
            <w:pPr>
              <w:spacing w:line="280" w:lineRule="exact"/>
              <w:ind w:left="221" w:hanging="221"/>
              <w:jc w:val="left"/>
              <w:rPr>
                <w:rFonts w:asciiTheme="majorEastAsia" w:eastAsiaTheme="majorEastAsia" w:hAnsiTheme="majorEastAsia" w:cs="Times New Roman"/>
                <w:b/>
                <w:szCs w:val="21"/>
                <w:lang w:bidi="he-IL"/>
              </w:rPr>
            </w:pPr>
            <w:r w:rsidRPr="00124591">
              <w:rPr>
                <w:rFonts w:asciiTheme="majorEastAsia" w:eastAsiaTheme="majorEastAsia" w:hAnsiTheme="majorEastAsia" w:cs="Times New Roman" w:hint="eastAsia"/>
                <w:b/>
                <w:szCs w:val="21"/>
                <w:lang w:bidi="he-IL"/>
              </w:rPr>
              <w:t>身体・運動</w:t>
            </w:r>
          </w:p>
        </w:tc>
        <w:tc>
          <w:tcPr>
            <w:tcW w:w="5102" w:type="dxa"/>
            <w:tcBorders>
              <w:top w:val="single" w:sz="4" w:space="0" w:color="auto"/>
            </w:tcBorders>
            <w:shd w:val="clear" w:color="auto" w:fill="auto"/>
          </w:tcPr>
          <w:p w14:paraId="7067D9C3" w14:textId="0A23288B" w:rsidR="00EB1DEA" w:rsidRPr="004D1820" w:rsidRDefault="00EB1DEA" w:rsidP="00FA55E6">
            <w:pPr>
              <w:spacing w:line="240" w:lineRule="exact"/>
              <w:rPr>
                <w:rFonts w:asciiTheme="minorEastAsia" w:hAnsiTheme="minorEastAsia" w:cs="Times New Roman"/>
                <w:bCs/>
                <w:szCs w:val="21"/>
                <w:lang w:bidi="he-IL"/>
              </w:rPr>
            </w:pPr>
          </w:p>
        </w:tc>
      </w:tr>
      <w:tr w:rsidR="00FA55E6" w:rsidRPr="004D1820" w14:paraId="3EAE155D" w14:textId="77777777" w:rsidTr="00450312">
        <w:trPr>
          <w:cantSplit/>
          <w:trHeight w:val="1392"/>
        </w:trPr>
        <w:tc>
          <w:tcPr>
            <w:tcW w:w="738" w:type="dxa"/>
            <w:shd w:val="clear" w:color="auto" w:fill="auto"/>
            <w:textDirection w:val="tbRlV"/>
            <w:vAlign w:val="center"/>
          </w:tcPr>
          <w:p w14:paraId="03E43552" w14:textId="3BB85A8A" w:rsidR="00FA55E6" w:rsidRPr="00124591" w:rsidRDefault="00FA55E6" w:rsidP="00124591">
            <w:pPr>
              <w:spacing w:line="280" w:lineRule="exact"/>
              <w:jc w:val="left"/>
              <w:rPr>
                <w:rFonts w:asciiTheme="majorEastAsia" w:eastAsiaTheme="majorEastAsia" w:hAnsiTheme="majorEastAsia" w:cs="Times New Roman"/>
                <w:b/>
                <w:szCs w:val="21"/>
                <w:lang w:bidi="he-IL"/>
              </w:rPr>
            </w:pPr>
            <w:r w:rsidRPr="00124591">
              <w:rPr>
                <w:rFonts w:asciiTheme="majorEastAsia" w:eastAsiaTheme="majorEastAsia" w:hAnsiTheme="majorEastAsia" w:cs="Times New Roman" w:hint="eastAsia"/>
                <w:b/>
                <w:szCs w:val="21"/>
                <w:lang w:bidi="he-IL"/>
              </w:rPr>
              <w:t>手先の操作</w:t>
            </w:r>
          </w:p>
        </w:tc>
        <w:tc>
          <w:tcPr>
            <w:tcW w:w="5102" w:type="dxa"/>
            <w:tcBorders>
              <w:top w:val="single" w:sz="4" w:space="0" w:color="auto"/>
            </w:tcBorders>
            <w:shd w:val="clear" w:color="auto" w:fill="auto"/>
          </w:tcPr>
          <w:p w14:paraId="64DE4947" w14:textId="01D70D21" w:rsidR="00FA55E6" w:rsidRPr="00FA55E6" w:rsidRDefault="00FA55E6" w:rsidP="00FA55E6">
            <w:pPr>
              <w:spacing w:line="240" w:lineRule="exact"/>
              <w:rPr>
                <w:rFonts w:asciiTheme="minorEastAsia" w:hAnsiTheme="minorEastAsia" w:cs="Times New Roman"/>
                <w:bCs/>
                <w:szCs w:val="21"/>
                <w:lang w:bidi="he-IL"/>
              </w:rPr>
            </w:pPr>
          </w:p>
        </w:tc>
      </w:tr>
      <w:tr w:rsidR="00FA55E6" w:rsidRPr="004D1820" w14:paraId="56F40F97" w14:textId="77777777" w:rsidTr="00450312">
        <w:trPr>
          <w:cantSplit/>
          <w:trHeight w:val="1270"/>
        </w:trPr>
        <w:tc>
          <w:tcPr>
            <w:tcW w:w="738" w:type="dxa"/>
            <w:shd w:val="clear" w:color="auto" w:fill="auto"/>
            <w:textDirection w:val="tbRlV"/>
            <w:vAlign w:val="center"/>
          </w:tcPr>
          <w:p w14:paraId="3E966220" w14:textId="05CA1250" w:rsidR="00FA55E6" w:rsidRPr="00124591" w:rsidRDefault="00FA55E6" w:rsidP="00124591">
            <w:pPr>
              <w:spacing w:line="280" w:lineRule="exact"/>
              <w:ind w:left="221"/>
              <w:jc w:val="left"/>
              <w:rPr>
                <w:rFonts w:ascii="ＭＳ ゴシック" w:eastAsia="ＭＳ ゴシック" w:hAnsi="ＭＳ ゴシック" w:cs="Times New Roman"/>
                <w:b/>
                <w:szCs w:val="21"/>
                <w:lang w:bidi="he-IL"/>
              </w:rPr>
            </w:pPr>
            <w:r w:rsidRPr="00124591">
              <w:rPr>
                <w:rFonts w:ascii="ＭＳ ゴシック" w:eastAsia="ＭＳ ゴシック" w:hAnsi="ＭＳ ゴシック" w:cs="Times New Roman" w:hint="eastAsia"/>
                <w:b/>
                <w:szCs w:val="21"/>
                <w:lang w:bidi="he-IL"/>
              </w:rPr>
              <w:t>身辺自立</w:t>
            </w:r>
          </w:p>
        </w:tc>
        <w:tc>
          <w:tcPr>
            <w:tcW w:w="5102" w:type="dxa"/>
            <w:tcBorders>
              <w:top w:val="single" w:sz="4" w:space="0" w:color="auto"/>
            </w:tcBorders>
            <w:shd w:val="clear" w:color="auto" w:fill="auto"/>
          </w:tcPr>
          <w:p w14:paraId="1D717156" w14:textId="77777777" w:rsidR="00FA55E6" w:rsidRDefault="00FA55E6" w:rsidP="00FA55E6">
            <w:pPr>
              <w:spacing w:line="240" w:lineRule="exact"/>
              <w:rPr>
                <w:rFonts w:asciiTheme="minorEastAsia" w:hAnsiTheme="minorEastAsia" w:cs="Times New Roman"/>
                <w:bCs/>
                <w:szCs w:val="21"/>
                <w:lang w:bidi="he-IL"/>
              </w:rPr>
            </w:pPr>
          </w:p>
          <w:p w14:paraId="70BD32E8" w14:textId="77777777" w:rsidR="00124591" w:rsidRDefault="00124591" w:rsidP="00FA55E6">
            <w:pPr>
              <w:spacing w:line="240" w:lineRule="exact"/>
              <w:rPr>
                <w:rFonts w:asciiTheme="minorEastAsia" w:hAnsiTheme="minorEastAsia" w:cs="Times New Roman"/>
                <w:bCs/>
                <w:szCs w:val="21"/>
                <w:lang w:bidi="he-IL"/>
              </w:rPr>
            </w:pPr>
          </w:p>
          <w:p w14:paraId="0EC38DF1" w14:textId="77777777" w:rsidR="00124591" w:rsidRDefault="00124591" w:rsidP="00FA55E6">
            <w:pPr>
              <w:spacing w:line="240" w:lineRule="exact"/>
              <w:rPr>
                <w:rFonts w:asciiTheme="minorEastAsia" w:hAnsiTheme="minorEastAsia" w:cs="Times New Roman"/>
                <w:bCs/>
                <w:szCs w:val="21"/>
                <w:lang w:bidi="he-IL"/>
              </w:rPr>
            </w:pPr>
          </w:p>
          <w:p w14:paraId="646420DC" w14:textId="77777777" w:rsidR="00124591" w:rsidRDefault="00124591" w:rsidP="00FA55E6">
            <w:pPr>
              <w:spacing w:line="240" w:lineRule="exact"/>
              <w:rPr>
                <w:rFonts w:asciiTheme="minorEastAsia" w:hAnsiTheme="minorEastAsia" w:cs="Times New Roman"/>
                <w:bCs/>
                <w:szCs w:val="21"/>
                <w:lang w:bidi="he-IL"/>
              </w:rPr>
            </w:pPr>
          </w:p>
          <w:p w14:paraId="691A3497" w14:textId="77777777" w:rsidR="00124591" w:rsidRDefault="00124591" w:rsidP="00FA55E6">
            <w:pPr>
              <w:spacing w:line="240" w:lineRule="exact"/>
              <w:rPr>
                <w:rFonts w:asciiTheme="minorEastAsia" w:hAnsiTheme="minorEastAsia" w:cs="Times New Roman"/>
                <w:bCs/>
                <w:szCs w:val="21"/>
                <w:lang w:bidi="he-IL"/>
              </w:rPr>
            </w:pPr>
          </w:p>
          <w:p w14:paraId="2A3F3C2B" w14:textId="321F5A0B" w:rsidR="00124591" w:rsidRPr="00FA55E6" w:rsidRDefault="00124591" w:rsidP="00FA55E6">
            <w:pPr>
              <w:spacing w:line="240" w:lineRule="exact"/>
              <w:rPr>
                <w:rFonts w:asciiTheme="minorEastAsia" w:hAnsiTheme="minorEastAsia" w:cs="Times New Roman"/>
                <w:bCs/>
                <w:szCs w:val="21"/>
                <w:lang w:bidi="he-IL"/>
              </w:rPr>
            </w:pPr>
          </w:p>
        </w:tc>
      </w:tr>
      <w:tr w:rsidR="00EB1DEA" w:rsidRPr="004D1820" w14:paraId="7A2F63C6" w14:textId="77777777" w:rsidTr="0065286B">
        <w:trPr>
          <w:cantSplit/>
          <w:trHeight w:val="1600"/>
        </w:trPr>
        <w:tc>
          <w:tcPr>
            <w:tcW w:w="738" w:type="dxa"/>
            <w:tcBorders>
              <w:top w:val="single" w:sz="4" w:space="0" w:color="auto"/>
            </w:tcBorders>
            <w:shd w:val="clear" w:color="auto" w:fill="auto"/>
            <w:textDirection w:val="tbRlV"/>
            <w:vAlign w:val="center"/>
          </w:tcPr>
          <w:p w14:paraId="0F07D509" w14:textId="77777777" w:rsidR="00EB1DEA" w:rsidRPr="00124591" w:rsidRDefault="00EB1DEA" w:rsidP="00147729">
            <w:pPr>
              <w:spacing w:line="280" w:lineRule="exact"/>
              <w:ind w:left="113"/>
              <w:jc w:val="left"/>
              <w:rPr>
                <w:rFonts w:ascii="ＭＳ ゴシック" w:eastAsia="ＭＳ ゴシック" w:hAnsi="ＭＳ ゴシック" w:cs="Times New Roman"/>
                <w:b/>
                <w:szCs w:val="21"/>
                <w:lang w:bidi="he-IL"/>
              </w:rPr>
            </w:pPr>
            <w:r w:rsidRPr="00124591">
              <w:rPr>
                <w:rFonts w:ascii="ＭＳ ゴシック" w:eastAsia="ＭＳ ゴシック" w:hAnsi="ＭＳ ゴシック" w:cs="Times New Roman" w:hint="eastAsia"/>
                <w:b/>
                <w:szCs w:val="21"/>
                <w:lang w:bidi="he-IL"/>
              </w:rPr>
              <w:t>自我と対人関係</w:t>
            </w:r>
          </w:p>
        </w:tc>
        <w:tc>
          <w:tcPr>
            <w:tcW w:w="5102" w:type="dxa"/>
            <w:tcBorders>
              <w:top w:val="single" w:sz="4" w:space="0" w:color="auto"/>
            </w:tcBorders>
            <w:shd w:val="clear" w:color="auto" w:fill="auto"/>
          </w:tcPr>
          <w:p w14:paraId="26767EBF" w14:textId="77777777" w:rsidR="005E5E63" w:rsidRDefault="005E5E63" w:rsidP="00D53710">
            <w:pPr>
              <w:spacing w:line="240" w:lineRule="exact"/>
              <w:rPr>
                <w:rFonts w:asciiTheme="minorEastAsia" w:hAnsiTheme="minorEastAsia" w:cs="Times New Roman"/>
                <w:bCs/>
                <w:szCs w:val="21"/>
                <w:lang w:bidi="he-IL"/>
              </w:rPr>
            </w:pPr>
          </w:p>
          <w:p w14:paraId="4FE3B47C" w14:textId="77777777" w:rsidR="00124591" w:rsidRDefault="00124591" w:rsidP="00D53710">
            <w:pPr>
              <w:spacing w:line="240" w:lineRule="exact"/>
              <w:rPr>
                <w:rFonts w:asciiTheme="minorEastAsia" w:hAnsiTheme="minorEastAsia" w:cs="Times New Roman"/>
                <w:bCs/>
                <w:szCs w:val="21"/>
                <w:lang w:bidi="he-IL"/>
              </w:rPr>
            </w:pPr>
          </w:p>
          <w:p w14:paraId="42F3109E" w14:textId="77777777" w:rsidR="00124591" w:rsidRDefault="00124591" w:rsidP="00D53710">
            <w:pPr>
              <w:spacing w:line="240" w:lineRule="exact"/>
              <w:rPr>
                <w:rFonts w:asciiTheme="minorEastAsia" w:hAnsiTheme="minorEastAsia" w:cs="Times New Roman"/>
                <w:bCs/>
                <w:szCs w:val="21"/>
                <w:lang w:bidi="he-IL"/>
              </w:rPr>
            </w:pPr>
          </w:p>
          <w:p w14:paraId="57A20A1B" w14:textId="77777777" w:rsidR="00124591" w:rsidRDefault="00124591" w:rsidP="00D53710">
            <w:pPr>
              <w:spacing w:line="240" w:lineRule="exact"/>
              <w:rPr>
                <w:rFonts w:asciiTheme="minorEastAsia" w:hAnsiTheme="minorEastAsia" w:cs="Times New Roman"/>
                <w:bCs/>
                <w:szCs w:val="21"/>
                <w:lang w:bidi="he-IL"/>
              </w:rPr>
            </w:pPr>
          </w:p>
          <w:p w14:paraId="5A32F956" w14:textId="77777777" w:rsidR="00124591" w:rsidRDefault="00124591" w:rsidP="00D53710">
            <w:pPr>
              <w:spacing w:line="240" w:lineRule="exact"/>
              <w:rPr>
                <w:rFonts w:asciiTheme="minorEastAsia" w:hAnsiTheme="minorEastAsia" w:cs="Times New Roman"/>
                <w:bCs/>
                <w:szCs w:val="21"/>
                <w:lang w:bidi="he-IL"/>
              </w:rPr>
            </w:pPr>
          </w:p>
          <w:p w14:paraId="03E9F7EC" w14:textId="77777777" w:rsidR="00124591" w:rsidRDefault="00124591" w:rsidP="00D53710">
            <w:pPr>
              <w:spacing w:line="240" w:lineRule="exact"/>
              <w:rPr>
                <w:rFonts w:asciiTheme="minorEastAsia" w:hAnsiTheme="minorEastAsia" w:cs="Times New Roman"/>
                <w:bCs/>
                <w:szCs w:val="21"/>
                <w:lang w:bidi="he-IL"/>
              </w:rPr>
            </w:pPr>
          </w:p>
          <w:p w14:paraId="32EB9EA3" w14:textId="77777777" w:rsidR="00124591" w:rsidRDefault="00124591" w:rsidP="00D53710">
            <w:pPr>
              <w:spacing w:line="240" w:lineRule="exact"/>
              <w:rPr>
                <w:rFonts w:asciiTheme="minorEastAsia" w:hAnsiTheme="minorEastAsia" w:cs="Times New Roman"/>
                <w:bCs/>
                <w:szCs w:val="21"/>
                <w:lang w:bidi="he-IL"/>
              </w:rPr>
            </w:pPr>
          </w:p>
          <w:p w14:paraId="510800E9" w14:textId="77777777" w:rsidR="00124591" w:rsidRDefault="00124591" w:rsidP="00D53710">
            <w:pPr>
              <w:spacing w:line="240" w:lineRule="exact"/>
              <w:rPr>
                <w:rFonts w:asciiTheme="minorEastAsia" w:hAnsiTheme="minorEastAsia" w:cs="Times New Roman"/>
                <w:bCs/>
                <w:szCs w:val="21"/>
                <w:lang w:bidi="he-IL"/>
              </w:rPr>
            </w:pPr>
          </w:p>
          <w:p w14:paraId="61D3F317" w14:textId="20B900E1" w:rsidR="00124591" w:rsidRPr="004D1820" w:rsidRDefault="00124591" w:rsidP="00D53710">
            <w:pPr>
              <w:spacing w:line="240" w:lineRule="exact"/>
              <w:rPr>
                <w:rFonts w:asciiTheme="minorEastAsia" w:hAnsiTheme="minorEastAsia" w:cs="Times New Roman"/>
                <w:bCs/>
                <w:szCs w:val="21"/>
                <w:lang w:bidi="he-IL"/>
              </w:rPr>
            </w:pPr>
          </w:p>
        </w:tc>
      </w:tr>
      <w:tr w:rsidR="005E5E63" w:rsidRPr="004D1820" w14:paraId="6F9BFF99" w14:textId="77777777" w:rsidTr="0065286B">
        <w:trPr>
          <w:cantSplit/>
          <w:trHeight w:val="1600"/>
        </w:trPr>
        <w:tc>
          <w:tcPr>
            <w:tcW w:w="738" w:type="dxa"/>
            <w:tcBorders>
              <w:top w:val="single" w:sz="4" w:space="0" w:color="auto"/>
            </w:tcBorders>
            <w:shd w:val="clear" w:color="auto" w:fill="auto"/>
            <w:textDirection w:val="tbRlV"/>
            <w:vAlign w:val="center"/>
          </w:tcPr>
          <w:p w14:paraId="4DFBAE37" w14:textId="30C17F60" w:rsidR="005E5E63" w:rsidRPr="00124591" w:rsidRDefault="005E5E63" w:rsidP="00147729">
            <w:pPr>
              <w:spacing w:line="280" w:lineRule="exact"/>
              <w:ind w:left="113"/>
              <w:jc w:val="left"/>
              <w:rPr>
                <w:rFonts w:ascii="ＭＳ ゴシック" w:eastAsia="ＭＳ ゴシック" w:hAnsi="ＭＳ ゴシック" w:cs="Times New Roman"/>
                <w:b/>
                <w:szCs w:val="21"/>
                <w:lang w:bidi="he-IL"/>
              </w:rPr>
            </w:pPr>
            <w:r w:rsidRPr="00124591">
              <w:rPr>
                <w:rFonts w:ascii="ＭＳ ゴシック" w:eastAsia="ＭＳ ゴシック" w:hAnsi="ＭＳ ゴシック" w:cs="Times New Roman" w:hint="eastAsia"/>
                <w:b/>
                <w:szCs w:val="21"/>
                <w:lang w:bidi="he-IL"/>
              </w:rPr>
              <w:t>言葉と内的世界</w:t>
            </w:r>
          </w:p>
        </w:tc>
        <w:tc>
          <w:tcPr>
            <w:tcW w:w="5102" w:type="dxa"/>
            <w:tcBorders>
              <w:top w:val="single" w:sz="4" w:space="0" w:color="auto"/>
            </w:tcBorders>
            <w:shd w:val="clear" w:color="auto" w:fill="auto"/>
          </w:tcPr>
          <w:p w14:paraId="14B48863" w14:textId="77777777" w:rsidR="005E5E63" w:rsidRDefault="005E5E63" w:rsidP="00D53710">
            <w:pPr>
              <w:spacing w:line="240" w:lineRule="exact"/>
              <w:rPr>
                <w:rFonts w:asciiTheme="minorEastAsia" w:hAnsiTheme="minorEastAsia" w:cs="Times New Roman"/>
                <w:bCs/>
                <w:szCs w:val="21"/>
                <w:lang w:bidi="he-IL"/>
              </w:rPr>
            </w:pPr>
          </w:p>
          <w:p w14:paraId="0DDD3F3E" w14:textId="77777777" w:rsidR="00124591" w:rsidRDefault="00124591" w:rsidP="00D53710">
            <w:pPr>
              <w:spacing w:line="240" w:lineRule="exact"/>
              <w:rPr>
                <w:rFonts w:asciiTheme="minorEastAsia" w:hAnsiTheme="minorEastAsia" w:cs="Times New Roman"/>
                <w:bCs/>
                <w:szCs w:val="21"/>
                <w:lang w:bidi="he-IL"/>
              </w:rPr>
            </w:pPr>
          </w:p>
          <w:p w14:paraId="70BE1141" w14:textId="77777777" w:rsidR="00124591" w:rsidRDefault="00124591" w:rsidP="00D53710">
            <w:pPr>
              <w:spacing w:line="240" w:lineRule="exact"/>
              <w:rPr>
                <w:rFonts w:asciiTheme="minorEastAsia" w:hAnsiTheme="minorEastAsia" w:cs="Times New Roman"/>
                <w:bCs/>
                <w:szCs w:val="21"/>
                <w:lang w:bidi="he-IL"/>
              </w:rPr>
            </w:pPr>
          </w:p>
          <w:p w14:paraId="5A141C5C" w14:textId="77777777" w:rsidR="00124591" w:rsidRDefault="00124591" w:rsidP="00D53710">
            <w:pPr>
              <w:spacing w:line="240" w:lineRule="exact"/>
              <w:rPr>
                <w:rFonts w:asciiTheme="minorEastAsia" w:hAnsiTheme="minorEastAsia" w:cs="Times New Roman"/>
                <w:bCs/>
                <w:szCs w:val="21"/>
                <w:lang w:bidi="he-IL"/>
              </w:rPr>
            </w:pPr>
          </w:p>
          <w:p w14:paraId="60ED122C" w14:textId="77777777" w:rsidR="00124591" w:rsidRDefault="00124591" w:rsidP="00D53710">
            <w:pPr>
              <w:spacing w:line="240" w:lineRule="exact"/>
              <w:rPr>
                <w:rFonts w:asciiTheme="minorEastAsia" w:hAnsiTheme="minorEastAsia" w:cs="Times New Roman"/>
                <w:bCs/>
                <w:szCs w:val="21"/>
                <w:lang w:bidi="he-IL"/>
              </w:rPr>
            </w:pPr>
          </w:p>
          <w:p w14:paraId="62A07D20" w14:textId="77777777" w:rsidR="00124591" w:rsidRDefault="00124591" w:rsidP="00D53710">
            <w:pPr>
              <w:spacing w:line="240" w:lineRule="exact"/>
              <w:rPr>
                <w:rFonts w:asciiTheme="minorEastAsia" w:hAnsiTheme="minorEastAsia" w:cs="Times New Roman"/>
                <w:bCs/>
                <w:szCs w:val="21"/>
                <w:lang w:bidi="he-IL"/>
              </w:rPr>
            </w:pPr>
          </w:p>
          <w:p w14:paraId="3F3F692C" w14:textId="77777777" w:rsidR="00124591" w:rsidRDefault="00124591" w:rsidP="00D53710">
            <w:pPr>
              <w:spacing w:line="240" w:lineRule="exact"/>
              <w:rPr>
                <w:rFonts w:asciiTheme="minorEastAsia" w:hAnsiTheme="minorEastAsia" w:cs="Times New Roman"/>
                <w:bCs/>
                <w:szCs w:val="21"/>
                <w:lang w:bidi="he-IL"/>
              </w:rPr>
            </w:pPr>
          </w:p>
          <w:p w14:paraId="235F7931" w14:textId="77777777" w:rsidR="00124591" w:rsidRDefault="00124591" w:rsidP="00D53710">
            <w:pPr>
              <w:spacing w:line="240" w:lineRule="exact"/>
              <w:rPr>
                <w:rFonts w:asciiTheme="minorEastAsia" w:hAnsiTheme="minorEastAsia" w:cs="Times New Roman"/>
                <w:bCs/>
                <w:szCs w:val="21"/>
                <w:lang w:bidi="he-IL"/>
              </w:rPr>
            </w:pPr>
          </w:p>
          <w:p w14:paraId="4B574FC4" w14:textId="3CC242C3" w:rsidR="00124591" w:rsidRDefault="00124591" w:rsidP="00D53710">
            <w:pPr>
              <w:spacing w:line="240" w:lineRule="exact"/>
              <w:rPr>
                <w:rFonts w:asciiTheme="minorEastAsia" w:hAnsiTheme="minorEastAsia" w:cs="Times New Roman"/>
                <w:bCs/>
                <w:szCs w:val="21"/>
                <w:lang w:bidi="he-IL"/>
              </w:rPr>
            </w:pPr>
          </w:p>
        </w:tc>
      </w:tr>
    </w:tbl>
    <w:p w14:paraId="559A4CB4" w14:textId="77777777" w:rsidR="00107023" w:rsidRDefault="00107023" w:rsidP="00C06BB5">
      <w:pPr>
        <w:rPr>
          <w:rFonts w:asciiTheme="minorEastAsia" w:hAnsiTheme="minorEastAsia"/>
          <w:bCs/>
          <w:szCs w:val="21"/>
        </w:rPr>
      </w:pPr>
    </w:p>
    <w:p w14:paraId="65FE0B58" w14:textId="77777777" w:rsidR="00124591" w:rsidRPr="004D1820" w:rsidRDefault="00124591" w:rsidP="00C06BB5">
      <w:pPr>
        <w:rPr>
          <w:rFonts w:asciiTheme="minorEastAsia" w:hAnsiTheme="minorEastAsia"/>
          <w:bCs/>
          <w:szCs w:val="21"/>
        </w:rPr>
      </w:pPr>
    </w:p>
    <w:p w14:paraId="36EA330E" w14:textId="103ED10D" w:rsidR="005C3411" w:rsidRDefault="00B87164" w:rsidP="00B87164">
      <w:pPr>
        <w:rPr>
          <w:rFonts w:asciiTheme="minorEastAsia" w:hAnsiTheme="minorEastAsia"/>
          <w:bCs/>
          <w:szCs w:val="21"/>
        </w:rPr>
      </w:pPr>
      <w:r>
        <w:rPr>
          <w:rFonts w:asciiTheme="minorEastAsia" w:hAnsiTheme="minorEastAsia" w:hint="eastAsia"/>
          <w:bCs/>
          <w:szCs w:val="21"/>
        </w:rPr>
        <w:t>2.</w:t>
      </w:r>
      <w:r w:rsidR="00C06BB5" w:rsidRPr="004D1820">
        <w:rPr>
          <w:rFonts w:asciiTheme="minorEastAsia" w:hAnsiTheme="minorEastAsia" w:hint="eastAsia"/>
          <w:bCs/>
          <w:szCs w:val="21"/>
        </w:rPr>
        <w:t>保育所保育指針</w:t>
      </w:r>
      <w:r w:rsidR="00152F87">
        <w:rPr>
          <w:rFonts w:asciiTheme="minorEastAsia" w:hAnsiTheme="minorEastAsia" w:hint="eastAsia"/>
          <w:bCs/>
          <w:szCs w:val="21"/>
        </w:rPr>
        <w:t>では</w:t>
      </w:r>
      <w:r w:rsidR="004D1820">
        <w:rPr>
          <w:rFonts w:asciiTheme="minorEastAsia" w:hAnsiTheme="minorEastAsia" w:hint="eastAsia"/>
          <w:bCs/>
          <w:szCs w:val="21"/>
        </w:rPr>
        <w:t>，</w:t>
      </w:r>
      <w:r w:rsidR="00152F87">
        <w:rPr>
          <w:rFonts w:asciiTheme="minorEastAsia" w:hAnsiTheme="minorEastAsia" w:hint="eastAsia"/>
          <w:bCs/>
          <w:szCs w:val="21"/>
        </w:rPr>
        <w:t>3歳以上の保育に関するねらい及び内容「イ　人間関係」の中で「</w:t>
      </w:r>
      <w:r w:rsidR="00230416">
        <w:rPr>
          <w:rFonts w:asciiTheme="minorEastAsia" w:hAnsiTheme="minorEastAsia" w:hint="eastAsia"/>
          <w:bCs/>
          <w:szCs w:val="21"/>
        </w:rPr>
        <w:t>（ウ）</w:t>
      </w:r>
      <w:r w:rsidR="00152F87">
        <w:rPr>
          <w:rFonts w:asciiTheme="minorEastAsia" w:hAnsiTheme="minorEastAsia" w:hint="eastAsia"/>
          <w:bCs/>
          <w:szCs w:val="21"/>
        </w:rPr>
        <w:t>内容の取扱い」として以下の事を記載してい</w:t>
      </w:r>
      <w:r>
        <w:rPr>
          <w:rFonts w:asciiTheme="minorEastAsia" w:hAnsiTheme="minorEastAsia" w:hint="eastAsia"/>
          <w:bCs/>
          <w:szCs w:val="21"/>
        </w:rPr>
        <w:t>る</w:t>
      </w:r>
      <w:r w:rsidR="00C06BB5" w:rsidRPr="004D1820">
        <w:rPr>
          <w:rFonts w:asciiTheme="minorEastAsia" w:hAnsiTheme="minorEastAsia" w:hint="eastAsia"/>
          <w:bCs/>
          <w:szCs w:val="21"/>
        </w:rPr>
        <w:t>。空欄に適切な用語を</w:t>
      </w:r>
      <w:r w:rsidR="004D1820">
        <w:rPr>
          <w:rFonts w:asciiTheme="minorEastAsia" w:hAnsiTheme="minorEastAsia" w:hint="eastAsia"/>
          <w:bCs/>
          <w:szCs w:val="21"/>
        </w:rPr>
        <w:t>，</w:t>
      </w:r>
      <w:r w:rsidR="00C06BB5" w:rsidRPr="004D1820">
        <w:rPr>
          <w:rFonts w:asciiTheme="minorEastAsia" w:hAnsiTheme="minorEastAsia" w:hint="eastAsia"/>
          <w:bCs/>
          <w:szCs w:val="21"/>
        </w:rPr>
        <w:t>下記に示した用語の中から選んで入れて</w:t>
      </w:r>
      <w:r w:rsidR="00450312">
        <w:rPr>
          <w:rFonts w:asciiTheme="minorEastAsia" w:hAnsiTheme="minorEastAsia" w:hint="eastAsia"/>
          <w:bCs/>
          <w:szCs w:val="21"/>
        </w:rPr>
        <w:t>みよう</w:t>
      </w:r>
      <w:r w:rsidR="00C06BB5" w:rsidRPr="004D1820">
        <w:rPr>
          <w:rFonts w:asciiTheme="minorEastAsia" w:hAnsiTheme="minorEastAsia" w:hint="eastAsia"/>
          <w:bCs/>
          <w:szCs w:val="21"/>
        </w:rPr>
        <w:t>。</w:t>
      </w:r>
    </w:p>
    <w:p w14:paraId="4101DD66" w14:textId="77777777" w:rsidR="00B87164" w:rsidRPr="00EB1DEA" w:rsidRDefault="00B87164" w:rsidP="00B87164">
      <w:pPr>
        <w:rPr>
          <w:rFonts w:asciiTheme="minorEastAsia" w:hAnsiTheme="minorEastAsia"/>
          <w:bCs/>
          <w:szCs w:val="21"/>
        </w:rPr>
      </w:pPr>
    </w:p>
    <w:p w14:paraId="404FE912" w14:textId="6C7AFFBC" w:rsidR="00152F87" w:rsidRPr="00EB1DEA" w:rsidRDefault="00230416" w:rsidP="00B87164">
      <w:pPr>
        <w:ind w:leftChars="100" w:left="275"/>
        <w:rPr>
          <w:rFonts w:asciiTheme="minorEastAsia" w:hAnsiTheme="minorEastAsia"/>
          <w:bCs/>
          <w:szCs w:val="21"/>
        </w:rPr>
      </w:pPr>
      <w:r w:rsidRPr="00EB1DEA">
        <w:rPr>
          <w:rFonts w:asciiTheme="minorEastAsia" w:hAnsiTheme="minorEastAsia" w:hint="eastAsia"/>
          <w:bCs/>
          <w:szCs w:val="21"/>
        </w:rPr>
        <w:t>（　　　　　　　　　　　　　）</w:t>
      </w:r>
      <w:r w:rsidR="00152F87" w:rsidRPr="00EB1DEA">
        <w:rPr>
          <w:rFonts w:asciiTheme="minorEastAsia" w:hAnsiTheme="minorEastAsia" w:hint="eastAsia"/>
          <w:bCs/>
          <w:szCs w:val="21"/>
        </w:rPr>
        <w:t>を形成しながら</w:t>
      </w:r>
      <w:r w:rsidRPr="00EB1DEA">
        <w:rPr>
          <w:rFonts w:asciiTheme="minorEastAsia" w:hAnsiTheme="minorEastAsia" w:hint="eastAsia"/>
          <w:bCs/>
          <w:szCs w:val="21"/>
        </w:rPr>
        <w:t>（　　　　　　　　）</w:t>
      </w:r>
      <w:r w:rsidR="00152F87" w:rsidRPr="00EB1DEA">
        <w:rPr>
          <w:rFonts w:asciiTheme="minorEastAsia" w:hAnsiTheme="minorEastAsia" w:hint="eastAsia"/>
          <w:bCs/>
          <w:szCs w:val="21"/>
        </w:rPr>
        <w:t>を育てていくようにすること。その際</w:t>
      </w:r>
      <w:r w:rsidR="001935DF">
        <w:rPr>
          <w:rFonts w:asciiTheme="minorEastAsia" w:hAnsiTheme="minorEastAsia" w:hint="eastAsia"/>
          <w:bCs/>
          <w:szCs w:val="21"/>
        </w:rPr>
        <w:t>，</w:t>
      </w:r>
      <w:r w:rsidR="00152F87" w:rsidRPr="00EB1DEA">
        <w:rPr>
          <w:rFonts w:asciiTheme="minorEastAsia" w:hAnsiTheme="minorEastAsia" w:hint="eastAsia"/>
          <w:bCs/>
          <w:szCs w:val="21"/>
        </w:rPr>
        <w:t>集団の生活の中で</w:t>
      </w:r>
      <w:r w:rsidR="001935DF">
        <w:rPr>
          <w:rFonts w:asciiTheme="minorEastAsia" w:hAnsiTheme="minorEastAsia" w:hint="eastAsia"/>
          <w:bCs/>
          <w:szCs w:val="21"/>
        </w:rPr>
        <w:t>，</w:t>
      </w:r>
      <w:r w:rsidR="00152F87" w:rsidRPr="00EB1DEA">
        <w:rPr>
          <w:rFonts w:asciiTheme="minorEastAsia" w:hAnsiTheme="minorEastAsia" w:hint="eastAsia"/>
          <w:bCs/>
          <w:szCs w:val="21"/>
        </w:rPr>
        <w:t>子どもが</w:t>
      </w:r>
      <w:r w:rsidRPr="00EB1DEA">
        <w:rPr>
          <w:rFonts w:asciiTheme="minorEastAsia" w:hAnsiTheme="minorEastAsia" w:hint="eastAsia"/>
          <w:bCs/>
          <w:szCs w:val="21"/>
        </w:rPr>
        <w:lastRenderedPageBreak/>
        <w:t>（　　　　　　　）</w:t>
      </w:r>
      <w:r w:rsidR="00152F87" w:rsidRPr="00EB1DEA">
        <w:rPr>
          <w:rFonts w:asciiTheme="minorEastAsia" w:hAnsiTheme="minorEastAsia" w:hint="eastAsia"/>
          <w:bCs/>
          <w:szCs w:val="21"/>
        </w:rPr>
        <w:t>し</w:t>
      </w:r>
      <w:r w:rsidR="001935DF">
        <w:rPr>
          <w:rFonts w:asciiTheme="minorEastAsia" w:hAnsiTheme="minorEastAsia" w:hint="eastAsia"/>
          <w:bCs/>
          <w:szCs w:val="21"/>
        </w:rPr>
        <w:t>，</w:t>
      </w:r>
      <w:r w:rsidR="00152F87" w:rsidRPr="00EB1DEA">
        <w:rPr>
          <w:rFonts w:asciiTheme="minorEastAsia" w:hAnsiTheme="minorEastAsia" w:hint="eastAsia"/>
          <w:bCs/>
          <w:szCs w:val="21"/>
        </w:rPr>
        <w:t>保育士等や他の子どもに認められる体験をし</w:t>
      </w:r>
      <w:r w:rsidR="001935DF">
        <w:rPr>
          <w:rFonts w:asciiTheme="minorEastAsia" w:hAnsiTheme="minorEastAsia" w:hint="eastAsia"/>
          <w:bCs/>
          <w:szCs w:val="21"/>
        </w:rPr>
        <w:t>，</w:t>
      </w:r>
      <w:r w:rsidRPr="00EB1DEA">
        <w:rPr>
          <w:rFonts w:asciiTheme="minorEastAsia" w:hAnsiTheme="minorEastAsia" w:hint="eastAsia"/>
          <w:bCs/>
          <w:szCs w:val="21"/>
        </w:rPr>
        <w:t>（　　　　　　　　　　）</w:t>
      </w:r>
      <w:r w:rsidR="00152F87" w:rsidRPr="00EB1DEA">
        <w:rPr>
          <w:rFonts w:asciiTheme="minorEastAsia" w:hAnsiTheme="minorEastAsia" w:hint="eastAsia"/>
          <w:bCs/>
          <w:szCs w:val="21"/>
        </w:rPr>
        <w:t>に気付き</w:t>
      </w:r>
      <w:r w:rsidR="001935DF">
        <w:rPr>
          <w:rFonts w:asciiTheme="minorEastAsia" w:hAnsiTheme="minorEastAsia" w:hint="eastAsia"/>
          <w:bCs/>
          <w:szCs w:val="21"/>
        </w:rPr>
        <w:t>，</w:t>
      </w:r>
      <w:r w:rsidR="00152F87" w:rsidRPr="00EB1DEA">
        <w:rPr>
          <w:rFonts w:asciiTheme="minorEastAsia" w:hAnsiTheme="minorEastAsia" w:hint="eastAsia"/>
          <w:bCs/>
          <w:szCs w:val="21"/>
        </w:rPr>
        <w:t>自信をもって行動できるようにすること。</w:t>
      </w:r>
    </w:p>
    <w:p w14:paraId="7EA00281" w14:textId="5052C02E" w:rsidR="00152F87" w:rsidRPr="00EB1DEA" w:rsidRDefault="00152F87" w:rsidP="00B87164">
      <w:pPr>
        <w:ind w:leftChars="100" w:left="275"/>
        <w:rPr>
          <w:rFonts w:asciiTheme="minorEastAsia" w:hAnsiTheme="minorEastAsia"/>
          <w:bCs/>
          <w:szCs w:val="21"/>
        </w:rPr>
      </w:pPr>
      <w:r w:rsidRPr="00EB1DEA">
        <w:rPr>
          <w:rFonts w:asciiTheme="minorEastAsia" w:hAnsiTheme="minorEastAsia" w:hint="eastAsia"/>
          <w:bCs/>
          <w:szCs w:val="21"/>
        </w:rPr>
        <w:t>子どもが互いに関わりを深め</w:t>
      </w:r>
      <w:r w:rsidR="001935DF">
        <w:rPr>
          <w:rFonts w:asciiTheme="minorEastAsia" w:hAnsiTheme="minorEastAsia" w:hint="eastAsia"/>
          <w:bCs/>
          <w:szCs w:val="21"/>
        </w:rPr>
        <w:t>，</w:t>
      </w:r>
      <w:r w:rsidR="00230416" w:rsidRPr="00EB1DEA">
        <w:rPr>
          <w:rFonts w:asciiTheme="minorEastAsia" w:hAnsiTheme="minorEastAsia" w:hint="eastAsia"/>
          <w:bCs/>
          <w:szCs w:val="21"/>
        </w:rPr>
        <w:t>（　　　　）</w:t>
      </w:r>
      <w:r w:rsidRPr="00EB1DEA">
        <w:rPr>
          <w:rFonts w:asciiTheme="minorEastAsia" w:hAnsiTheme="minorEastAsia" w:hint="eastAsia"/>
          <w:bCs/>
          <w:szCs w:val="21"/>
        </w:rPr>
        <w:t>して遊ぶようになるため</w:t>
      </w:r>
      <w:r w:rsidR="001935DF">
        <w:rPr>
          <w:rFonts w:asciiTheme="minorEastAsia" w:hAnsiTheme="minorEastAsia" w:hint="eastAsia"/>
          <w:bCs/>
          <w:szCs w:val="21"/>
        </w:rPr>
        <w:t>，</w:t>
      </w:r>
      <w:r w:rsidR="00230416" w:rsidRPr="00EB1DEA">
        <w:rPr>
          <w:rFonts w:asciiTheme="minorEastAsia" w:hAnsiTheme="minorEastAsia" w:hint="eastAsia"/>
          <w:bCs/>
          <w:szCs w:val="21"/>
        </w:rPr>
        <w:t>（　　　　　　）</w:t>
      </w:r>
      <w:r w:rsidRPr="00EB1DEA">
        <w:rPr>
          <w:rFonts w:asciiTheme="minorEastAsia" w:hAnsiTheme="minorEastAsia" w:hint="eastAsia"/>
          <w:bCs/>
          <w:szCs w:val="21"/>
        </w:rPr>
        <w:t>する力を育てるとともに</w:t>
      </w:r>
      <w:r w:rsidR="001935DF">
        <w:rPr>
          <w:rFonts w:asciiTheme="minorEastAsia" w:hAnsiTheme="minorEastAsia" w:hint="eastAsia"/>
          <w:bCs/>
          <w:szCs w:val="21"/>
        </w:rPr>
        <w:t>，</w:t>
      </w:r>
      <w:r w:rsidRPr="00EB1DEA">
        <w:rPr>
          <w:rFonts w:asciiTheme="minorEastAsia" w:hAnsiTheme="minorEastAsia" w:hint="eastAsia"/>
          <w:bCs/>
          <w:szCs w:val="21"/>
        </w:rPr>
        <w:t>他の子どもと</w:t>
      </w:r>
      <w:r w:rsidR="00230416" w:rsidRPr="00EB1DEA">
        <w:rPr>
          <w:rFonts w:asciiTheme="minorEastAsia" w:hAnsiTheme="minorEastAsia" w:hint="eastAsia"/>
          <w:bCs/>
          <w:szCs w:val="21"/>
        </w:rPr>
        <w:t>（　　　　　　）</w:t>
      </w:r>
      <w:r w:rsidRPr="00EB1DEA">
        <w:rPr>
          <w:rFonts w:asciiTheme="minorEastAsia" w:hAnsiTheme="minorEastAsia" w:hint="eastAsia"/>
          <w:bCs/>
          <w:szCs w:val="21"/>
        </w:rPr>
        <w:t>しながら活動を展開する楽しさや</w:t>
      </w:r>
      <w:r w:rsidR="00230416" w:rsidRPr="00EB1DEA">
        <w:rPr>
          <w:rFonts w:asciiTheme="minorEastAsia" w:hAnsiTheme="minorEastAsia" w:hint="eastAsia"/>
          <w:bCs/>
          <w:szCs w:val="21"/>
        </w:rPr>
        <w:t>（　　　　　　　）</w:t>
      </w:r>
      <w:r w:rsidRPr="00EB1DEA">
        <w:rPr>
          <w:rFonts w:asciiTheme="minorEastAsia" w:hAnsiTheme="minorEastAsia" w:hint="eastAsia"/>
          <w:bCs/>
          <w:szCs w:val="21"/>
        </w:rPr>
        <w:t>が実現する喜びを味わうことができるようにすること。</w:t>
      </w:r>
    </w:p>
    <w:p w14:paraId="37056DF2" w14:textId="77777777" w:rsidR="00EE7123" w:rsidRPr="004D1820" w:rsidRDefault="00EE7123" w:rsidP="00EE7123">
      <w:pPr>
        <w:rPr>
          <w:rFonts w:asciiTheme="minorEastAsia" w:hAnsiTheme="minorEastAsia"/>
          <w:bCs/>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8"/>
      </w:tblGrid>
      <w:tr w:rsidR="00EE7123" w:rsidRPr="004D1820" w14:paraId="4F3B8E13" w14:textId="77777777" w:rsidTr="00C03BCC">
        <w:trPr>
          <w:trHeight w:val="907"/>
        </w:trPr>
        <w:tc>
          <w:tcPr>
            <w:tcW w:w="9498" w:type="dxa"/>
          </w:tcPr>
          <w:p w14:paraId="6657BEB2" w14:textId="5964C34F" w:rsidR="00EE7123" w:rsidRPr="004D1820" w:rsidRDefault="00230416" w:rsidP="00C03BCC">
            <w:pPr>
              <w:rPr>
                <w:rFonts w:asciiTheme="minorEastAsia" w:hAnsiTheme="minorEastAsia"/>
                <w:bCs/>
                <w:szCs w:val="21"/>
              </w:rPr>
            </w:pPr>
            <w:r>
              <w:rPr>
                <w:rFonts w:asciiTheme="minorEastAsia" w:hAnsiTheme="minorEastAsia" w:hint="eastAsia"/>
                <w:bCs/>
                <w:szCs w:val="21"/>
              </w:rPr>
              <w:t>共通の目的・協同・人と関わる力・試行錯誤・一人一人を活かした集団・自己を発揮・</w:t>
            </w:r>
            <w:r w:rsidR="00EB1DEA">
              <w:rPr>
                <w:rFonts w:asciiTheme="minorEastAsia" w:hAnsiTheme="minorEastAsia" w:hint="eastAsia"/>
                <w:bCs/>
                <w:szCs w:val="21"/>
              </w:rPr>
              <w:t>自ら行動・自分のよさや特徴</w:t>
            </w:r>
          </w:p>
        </w:tc>
      </w:tr>
    </w:tbl>
    <w:p w14:paraId="3AC65FD2" w14:textId="7D8549B1" w:rsidR="00EE7123" w:rsidRDefault="00EE7123" w:rsidP="00C06BB5">
      <w:pPr>
        <w:rPr>
          <w:rFonts w:asciiTheme="minorEastAsia" w:hAnsiTheme="minorEastAsia"/>
          <w:bCs/>
          <w:szCs w:val="21"/>
        </w:rPr>
      </w:pPr>
    </w:p>
    <w:p w14:paraId="7D69055B" w14:textId="77777777" w:rsidR="0065286B" w:rsidRPr="004D1820" w:rsidRDefault="0065286B" w:rsidP="00C06BB5">
      <w:pPr>
        <w:rPr>
          <w:rFonts w:asciiTheme="minorEastAsia" w:hAnsiTheme="minorEastAsia"/>
          <w:bCs/>
          <w:szCs w:val="21"/>
        </w:rPr>
      </w:pPr>
    </w:p>
    <w:p w14:paraId="6756CADC" w14:textId="6F448F1F" w:rsidR="00D60CF1" w:rsidRPr="004D1820" w:rsidRDefault="00B87164" w:rsidP="00C03BCC">
      <w:pPr>
        <w:jc w:val="left"/>
        <w:rPr>
          <w:rFonts w:asciiTheme="minorEastAsia" w:hAnsiTheme="minorEastAsia"/>
          <w:bCs/>
          <w:szCs w:val="21"/>
        </w:rPr>
      </w:pPr>
      <w:r>
        <w:rPr>
          <w:rFonts w:asciiTheme="minorEastAsia" w:hAnsiTheme="minorEastAsia" w:hint="eastAsia"/>
          <w:bCs/>
          <w:szCs w:val="21"/>
        </w:rPr>
        <w:t>3.</w:t>
      </w:r>
      <w:r w:rsidR="00D60CF1" w:rsidRPr="004D1820">
        <w:rPr>
          <w:rFonts w:asciiTheme="minorEastAsia" w:hAnsiTheme="minorEastAsia" w:hint="eastAsia"/>
          <w:bCs/>
          <w:szCs w:val="21"/>
        </w:rPr>
        <w:t>この頃の子どもとの関わりとして</w:t>
      </w:r>
      <w:r w:rsidR="004D1820">
        <w:rPr>
          <w:rFonts w:asciiTheme="minorEastAsia" w:hAnsiTheme="minorEastAsia" w:hint="eastAsia"/>
          <w:bCs/>
          <w:szCs w:val="21"/>
        </w:rPr>
        <w:t>，</w:t>
      </w:r>
      <w:r w:rsidR="00D60CF1" w:rsidRPr="004D1820">
        <w:rPr>
          <w:rFonts w:asciiTheme="minorEastAsia" w:hAnsiTheme="minorEastAsia" w:hint="eastAsia"/>
          <w:bCs/>
          <w:color w:val="000000" w:themeColor="text1"/>
          <w:szCs w:val="21"/>
          <w:bdr w:val="single" w:sz="4" w:space="0" w:color="auto"/>
        </w:rPr>
        <w:t>不適切</w:t>
      </w:r>
      <w:r w:rsidR="00D60CF1" w:rsidRPr="004D1820">
        <w:rPr>
          <w:rFonts w:asciiTheme="minorEastAsia" w:hAnsiTheme="minorEastAsia" w:hint="eastAsia"/>
          <w:bCs/>
          <w:szCs w:val="21"/>
        </w:rPr>
        <w:t>と思われる保育者の</w:t>
      </w:r>
      <w:r>
        <w:rPr>
          <w:rFonts w:asciiTheme="minorEastAsia" w:hAnsiTheme="minorEastAsia" w:hint="eastAsia"/>
          <w:bCs/>
          <w:szCs w:val="21"/>
        </w:rPr>
        <w:t>関わり</w:t>
      </w:r>
      <w:r w:rsidR="00D60CF1" w:rsidRPr="004D1820">
        <w:rPr>
          <w:rFonts w:asciiTheme="minorEastAsia" w:hAnsiTheme="minorEastAsia" w:hint="eastAsia"/>
          <w:bCs/>
          <w:szCs w:val="21"/>
        </w:rPr>
        <w:t>にチェックを入れて</w:t>
      </w:r>
      <w:r w:rsidR="00450312">
        <w:rPr>
          <w:rFonts w:asciiTheme="minorEastAsia" w:hAnsiTheme="minorEastAsia" w:hint="eastAsia"/>
          <w:bCs/>
          <w:szCs w:val="21"/>
        </w:rPr>
        <w:t>みよう</w:t>
      </w:r>
      <w:r w:rsidR="00D60CF1" w:rsidRPr="004D1820">
        <w:rPr>
          <w:rFonts w:asciiTheme="minorEastAsia" w:hAnsiTheme="minorEastAsia" w:hint="eastAsia"/>
          <w:bCs/>
          <w:szCs w:val="21"/>
        </w:rPr>
        <w:t>。</w:t>
      </w:r>
    </w:p>
    <w:p w14:paraId="07B15662" w14:textId="77777777" w:rsidR="00D60CF1" w:rsidRPr="004D1820" w:rsidRDefault="00D60CF1" w:rsidP="00D60CF1">
      <w:pPr>
        <w:rPr>
          <w:rFonts w:asciiTheme="minorEastAsia" w:hAnsiTheme="minorEastAsia"/>
          <w:bCs/>
          <w:szCs w:val="21"/>
        </w:rPr>
      </w:pPr>
    </w:p>
    <w:p w14:paraId="394B95C4" w14:textId="45856193" w:rsidR="00F456F1" w:rsidRPr="004D1820" w:rsidRDefault="0046441E" w:rsidP="004C5409">
      <w:pPr>
        <w:ind w:left="826" w:hangingChars="300" w:hanging="826"/>
        <w:rPr>
          <w:rFonts w:asciiTheme="minorEastAsia" w:hAnsiTheme="minorEastAsia"/>
          <w:bCs/>
          <w:szCs w:val="21"/>
        </w:rPr>
      </w:pPr>
      <w:r>
        <w:rPr>
          <w:rFonts w:asciiTheme="minorEastAsia" w:hAnsiTheme="minorEastAsia" w:hint="eastAsia"/>
          <w:bCs/>
          <w:szCs w:val="21"/>
        </w:rPr>
        <w:t>□</w:t>
      </w:r>
      <w:r w:rsidR="00F456F1" w:rsidRPr="004D1820">
        <w:rPr>
          <w:rFonts w:asciiTheme="minorEastAsia" w:hAnsiTheme="minorEastAsia" w:hint="eastAsia"/>
          <w:bCs/>
          <w:szCs w:val="21"/>
        </w:rPr>
        <w:t>(1)</w:t>
      </w:r>
      <w:r w:rsidR="004C5409" w:rsidRPr="004D1820">
        <w:rPr>
          <w:rFonts w:asciiTheme="minorEastAsia" w:hAnsiTheme="minorEastAsia"/>
          <w:bCs/>
          <w:szCs w:val="21"/>
        </w:rPr>
        <w:t xml:space="preserve"> </w:t>
      </w:r>
      <w:r w:rsidR="0065286B">
        <w:rPr>
          <w:rFonts w:asciiTheme="minorEastAsia" w:hAnsiTheme="minorEastAsia" w:hint="eastAsia"/>
          <w:bCs/>
          <w:szCs w:val="21"/>
        </w:rPr>
        <w:t>この時期は我慢する気持ちを促すのが重要であり</w:t>
      </w:r>
      <w:r w:rsidR="001935DF">
        <w:rPr>
          <w:rFonts w:asciiTheme="minorEastAsia" w:hAnsiTheme="minorEastAsia" w:hint="eastAsia"/>
          <w:bCs/>
          <w:szCs w:val="21"/>
        </w:rPr>
        <w:t>，</w:t>
      </w:r>
      <w:r w:rsidR="0065286B">
        <w:rPr>
          <w:rFonts w:asciiTheme="minorEastAsia" w:hAnsiTheme="minorEastAsia" w:hint="eastAsia"/>
          <w:bCs/>
          <w:szCs w:val="21"/>
        </w:rPr>
        <w:t>自己主張する力は伸ばさないほうが良い。</w:t>
      </w:r>
    </w:p>
    <w:p w14:paraId="23BD4178" w14:textId="6B38BB0C" w:rsidR="00F456F1" w:rsidRPr="004D1820" w:rsidRDefault="004C5409" w:rsidP="004C5409">
      <w:pPr>
        <w:ind w:left="826" w:hangingChars="300" w:hanging="826"/>
        <w:rPr>
          <w:rFonts w:asciiTheme="minorEastAsia" w:hAnsiTheme="minorEastAsia"/>
          <w:bCs/>
          <w:szCs w:val="21"/>
        </w:rPr>
      </w:pPr>
      <w:r w:rsidRPr="004D1820">
        <w:rPr>
          <w:rFonts w:asciiTheme="minorEastAsia" w:hAnsiTheme="minorEastAsia" w:hint="eastAsia"/>
          <w:bCs/>
          <w:szCs w:val="21"/>
        </w:rPr>
        <w:t>□</w:t>
      </w:r>
      <w:r w:rsidR="00F456F1" w:rsidRPr="004D1820">
        <w:rPr>
          <w:rFonts w:asciiTheme="minorEastAsia" w:hAnsiTheme="minorEastAsia" w:hint="eastAsia"/>
          <w:bCs/>
          <w:szCs w:val="21"/>
        </w:rPr>
        <w:t>(2)</w:t>
      </w:r>
      <w:r w:rsidRPr="004D1820">
        <w:rPr>
          <w:rFonts w:asciiTheme="minorEastAsia" w:hAnsiTheme="minorEastAsia" w:hint="eastAsia"/>
          <w:bCs/>
          <w:szCs w:val="21"/>
        </w:rPr>
        <w:t xml:space="preserve"> </w:t>
      </w:r>
      <w:r w:rsidR="0065286B">
        <w:rPr>
          <w:rFonts w:asciiTheme="minorEastAsia" w:hAnsiTheme="minorEastAsia" w:hint="eastAsia"/>
          <w:bCs/>
          <w:szCs w:val="21"/>
        </w:rPr>
        <w:t>子どもの象徴的遊びを促すために</w:t>
      </w:r>
      <w:r w:rsidR="001935DF">
        <w:rPr>
          <w:rFonts w:asciiTheme="minorEastAsia" w:hAnsiTheme="minorEastAsia" w:hint="eastAsia"/>
          <w:bCs/>
          <w:szCs w:val="21"/>
        </w:rPr>
        <w:t>，</w:t>
      </w:r>
      <w:r w:rsidR="0065286B">
        <w:rPr>
          <w:rFonts w:asciiTheme="minorEastAsia" w:hAnsiTheme="minorEastAsia" w:hint="eastAsia"/>
          <w:bCs/>
          <w:szCs w:val="21"/>
        </w:rPr>
        <w:t>様々なおもちゃや道具</w:t>
      </w:r>
      <w:r w:rsidR="001935DF">
        <w:rPr>
          <w:rFonts w:asciiTheme="minorEastAsia" w:hAnsiTheme="minorEastAsia" w:hint="eastAsia"/>
          <w:bCs/>
          <w:szCs w:val="21"/>
        </w:rPr>
        <w:t>，</w:t>
      </w:r>
      <w:r w:rsidR="0065286B">
        <w:rPr>
          <w:rFonts w:asciiTheme="minorEastAsia" w:hAnsiTheme="minorEastAsia" w:hint="eastAsia"/>
          <w:bCs/>
          <w:szCs w:val="21"/>
        </w:rPr>
        <w:t>制作に使える材料を室内に用意する。</w:t>
      </w:r>
    </w:p>
    <w:p w14:paraId="2E855417" w14:textId="06796115" w:rsidR="00F456F1" w:rsidRPr="004D1820" w:rsidRDefault="0065286B" w:rsidP="004C5409">
      <w:pPr>
        <w:ind w:left="826" w:hangingChars="300" w:hanging="826"/>
        <w:rPr>
          <w:rFonts w:asciiTheme="minorEastAsia" w:hAnsiTheme="minorEastAsia"/>
          <w:bCs/>
          <w:szCs w:val="21"/>
        </w:rPr>
      </w:pPr>
      <w:r>
        <w:rPr>
          <w:rFonts w:asciiTheme="minorEastAsia" w:hAnsiTheme="minorEastAsia" w:hint="eastAsia"/>
          <w:bCs/>
          <w:szCs w:val="21"/>
        </w:rPr>
        <w:t>□</w:t>
      </w:r>
      <w:r w:rsidR="00F456F1" w:rsidRPr="004D1820">
        <w:rPr>
          <w:rFonts w:asciiTheme="minorEastAsia" w:hAnsiTheme="minorEastAsia" w:hint="eastAsia"/>
          <w:bCs/>
          <w:szCs w:val="21"/>
        </w:rPr>
        <w:t>(3</w:t>
      </w:r>
      <w:r w:rsidR="00B87164">
        <w:rPr>
          <w:rFonts w:asciiTheme="minorEastAsia" w:hAnsiTheme="minorEastAsia"/>
          <w:bCs/>
          <w:szCs w:val="21"/>
        </w:rPr>
        <w:t xml:space="preserve">) </w:t>
      </w:r>
      <w:r>
        <w:rPr>
          <w:rFonts w:asciiTheme="minorEastAsia" w:hAnsiTheme="minorEastAsia" w:hint="eastAsia"/>
          <w:bCs/>
          <w:szCs w:val="21"/>
        </w:rPr>
        <w:t>子どもたち同士がルールに従って役割交代をして遊ぶために</w:t>
      </w:r>
      <w:r w:rsidR="001935DF">
        <w:rPr>
          <w:rFonts w:asciiTheme="minorEastAsia" w:hAnsiTheme="minorEastAsia" w:hint="eastAsia"/>
          <w:bCs/>
          <w:szCs w:val="21"/>
        </w:rPr>
        <w:t>，</w:t>
      </w:r>
      <w:r>
        <w:rPr>
          <w:rFonts w:asciiTheme="minorEastAsia" w:hAnsiTheme="minorEastAsia" w:hint="eastAsia"/>
          <w:bCs/>
          <w:szCs w:val="21"/>
        </w:rPr>
        <w:t>保育者がルールを説明したり</w:t>
      </w:r>
      <w:r w:rsidR="001935DF">
        <w:rPr>
          <w:rFonts w:asciiTheme="minorEastAsia" w:hAnsiTheme="minorEastAsia" w:hint="eastAsia"/>
          <w:bCs/>
          <w:szCs w:val="21"/>
        </w:rPr>
        <w:t>，</w:t>
      </w:r>
      <w:r>
        <w:rPr>
          <w:rFonts w:asciiTheme="minorEastAsia" w:hAnsiTheme="minorEastAsia" w:hint="eastAsia"/>
          <w:bCs/>
          <w:szCs w:val="21"/>
        </w:rPr>
        <w:t>ヒントを出したりして足場づくりをする。</w:t>
      </w:r>
    </w:p>
    <w:p w14:paraId="4BF7B25F" w14:textId="0EDC0F92" w:rsidR="00F456F1" w:rsidRPr="004D1820" w:rsidRDefault="0046441E" w:rsidP="0065286B">
      <w:pPr>
        <w:ind w:left="848" w:hangingChars="308" w:hanging="848"/>
        <w:rPr>
          <w:rFonts w:asciiTheme="minorEastAsia" w:hAnsiTheme="minorEastAsia"/>
          <w:bCs/>
          <w:szCs w:val="21"/>
        </w:rPr>
      </w:pPr>
      <w:r>
        <w:rPr>
          <w:rFonts w:asciiTheme="minorEastAsia" w:hAnsiTheme="minorEastAsia" w:hint="eastAsia"/>
          <w:bCs/>
          <w:szCs w:val="21"/>
        </w:rPr>
        <w:t>□</w:t>
      </w:r>
      <w:r w:rsidR="00F456F1" w:rsidRPr="004D1820">
        <w:rPr>
          <w:rFonts w:asciiTheme="minorEastAsia" w:hAnsiTheme="minorEastAsia" w:hint="eastAsia"/>
          <w:bCs/>
          <w:szCs w:val="21"/>
        </w:rPr>
        <w:t>(4)</w:t>
      </w:r>
      <w:r w:rsidR="00B87164">
        <w:rPr>
          <w:rFonts w:asciiTheme="minorEastAsia" w:hAnsiTheme="minorEastAsia"/>
          <w:bCs/>
          <w:szCs w:val="21"/>
        </w:rPr>
        <w:t xml:space="preserve"> </w:t>
      </w:r>
      <w:r w:rsidR="0065286B">
        <w:rPr>
          <w:rFonts w:asciiTheme="minorEastAsia" w:hAnsiTheme="minorEastAsia" w:hint="eastAsia"/>
          <w:bCs/>
          <w:szCs w:val="21"/>
        </w:rPr>
        <w:t>自由時間に一人だけ集団から外れて積み木遊びに熱中している子どもがいたら</w:t>
      </w:r>
      <w:r w:rsidR="001935DF">
        <w:rPr>
          <w:rFonts w:asciiTheme="minorEastAsia" w:hAnsiTheme="minorEastAsia" w:hint="eastAsia"/>
          <w:bCs/>
          <w:szCs w:val="21"/>
        </w:rPr>
        <w:t>，</w:t>
      </w:r>
      <w:r w:rsidR="0065286B">
        <w:rPr>
          <w:rFonts w:asciiTheme="minorEastAsia" w:hAnsiTheme="minorEastAsia" w:hint="eastAsia"/>
          <w:bCs/>
          <w:szCs w:val="21"/>
        </w:rPr>
        <w:t>子どもの希望にかかわらず</w:t>
      </w:r>
      <w:r w:rsidR="001935DF">
        <w:rPr>
          <w:rFonts w:asciiTheme="minorEastAsia" w:hAnsiTheme="minorEastAsia" w:hint="eastAsia"/>
          <w:bCs/>
          <w:szCs w:val="21"/>
        </w:rPr>
        <w:t>，</w:t>
      </w:r>
      <w:r w:rsidR="0065286B">
        <w:rPr>
          <w:rFonts w:asciiTheme="minorEastAsia" w:hAnsiTheme="minorEastAsia" w:hint="eastAsia"/>
          <w:bCs/>
          <w:szCs w:val="21"/>
        </w:rPr>
        <w:t>できるだけ他の子の遊びに入るように促す。</w:t>
      </w:r>
    </w:p>
    <w:p w14:paraId="7882D34E" w14:textId="4C74BD61" w:rsidR="00F456F1" w:rsidRPr="004D1820" w:rsidRDefault="0046441E" w:rsidP="004C5409">
      <w:pPr>
        <w:ind w:left="826" w:hangingChars="300" w:hanging="826"/>
        <w:rPr>
          <w:rFonts w:asciiTheme="minorEastAsia" w:hAnsiTheme="minorEastAsia"/>
          <w:bCs/>
          <w:szCs w:val="21"/>
        </w:rPr>
      </w:pPr>
      <w:r>
        <w:rPr>
          <w:rFonts w:asciiTheme="minorEastAsia" w:hAnsiTheme="minorEastAsia" w:hint="eastAsia"/>
          <w:bCs/>
          <w:szCs w:val="21"/>
        </w:rPr>
        <w:t>□</w:t>
      </w:r>
      <w:r w:rsidR="00F456F1" w:rsidRPr="004D1820">
        <w:rPr>
          <w:rFonts w:asciiTheme="minorEastAsia" w:hAnsiTheme="minorEastAsia" w:hint="eastAsia"/>
          <w:bCs/>
          <w:szCs w:val="21"/>
        </w:rPr>
        <w:t xml:space="preserve">(5) </w:t>
      </w:r>
      <w:r w:rsidR="0065286B">
        <w:rPr>
          <w:rFonts w:asciiTheme="minorEastAsia" w:hAnsiTheme="minorEastAsia" w:hint="eastAsia"/>
          <w:bCs/>
          <w:szCs w:val="21"/>
        </w:rPr>
        <w:t>遊びの中で子どもが独り言をブツブツ言っている時には</w:t>
      </w:r>
      <w:r w:rsidR="001935DF">
        <w:rPr>
          <w:rFonts w:asciiTheme="minorEastAsia" w:hAnsiTheme="minorEastAsia" w:hint="eastAsia"/>
          <w:bCs/>
          <w:szCs w:val="21"/>
        </w:rPr>
        <w:t>，</w:t>
      </w:r>
      <w:r w:rsidR="0065286B">
        <w:rPr>
          <w:rFonts w:asciiTheme="minorEastAsia" w:hAnsiTheme="minorEastAsia" w:hint="eastAsia"/>
          <w:bCs/>
          <w:szCs w:val="21"/>
        </w:rPr>
        <w:t>周りの迷惑になるのでやめさせる。</w:t>
      </w:r>
    </w:p>
    <w:p w14:paraId="4DF14DA6" w14:textId="22547005" w:rsidR="00F456F1" w:rsidRPr="004D1820" w:rsidRDefault="0065286B" w:rsidP="00EB24ED">
      <w:pPr>
        <w:ind w:left="848" w:hangingChars="308" w:hanging="848"/>
        <w:rPr>
          <w:rFonts w:asciiTheme="minorEastAsia" w:hAnsiTheme="minorEastAsia"/>
          <w:bCs/>
          <w:szCs w:val="21"/>
        </w:rPr>
      </w:pPr>
      <w:r>
        <w:rPr>
          <w:rFonts w:asciiTheme="minorEastAsia" w:hAnsiTheme="minorEastAsia" w:hint="eastAsia"/>
          <w:bCs/>
          <w:szCs w:val="21"/>
        </w:rPr>
        <w:t>□</w:t>
      </w:r>
      <w:r w:rsidR="00F456F1" w:rsidRPr="004D1820">
        <w:rPr>
          <w:rFonts w:asciiTheme="minorEastAsia" w:hAnsiTheme="minorEastAsia" w:hint="eastAsia"/>
          <w:bCs/>
          <w:szCs w:val="21"/>
        </w:rPr>
        <w:t>(6)</w:t>
      </w:r>
      <w:r w:rsidRPr="004D1820">
        <w:rPr>
          <w:rFonts w:asciiTheme="minorEastAsia" w:hAnsiTheme="minorEastAsia"/>
          <w:bCs/>
          <w:szCs w:val="21"/>
        </w:rPr>
        <w:t xml:space="preserve"> </w:t>
      </w:r>
      <w:r>
        <w:rPr>
          <w:rFonts w:asciiTheme="minorEastAsia" w:hAnsiTheme="minorEastAsia" w:hint="eastAsia"/>
          <w:bCs/>
          <w:szCs w:val="21"/>
        </w:rPr>
        <w:t>子ども同士のいざこざが</w:t>
      </w:r>
      <w:r w:rsidR="00EB24ED">
        <w:rPr>
          <w:rFonts w:asciiTheme="minorEastAsia" w:hAnsiTheme="minorEastAsia" w:hint="eastAsia"/>
          <w:bCs/>
          <w:szCs w:val="21"/>
        </w:rPr>
        <w:t>起こった際</w:t>
      </w:r>
      <w:r w:rsidR="001935DF">
        <w:rPr>
          <w:rFonts w:asciiTheme="minorEastAsia" w:hAnsiTheme="minorEastAsia" w:hint="eastAsia"/>
          <w:bCs/>
          <w:szCs w:val="21"/>
        </w:rPr>
        <w:t>，</w:t>
      </w:r>
      <w:r w:rsidR="00EB24ED">
        <w:rPr>
          <w:rFonts w:asciiTheme="minorEastAsia" w:hAnsiTheme="minorEastAsia" w:hint="eastAsia"/>
          <w:bCs/>
          <w:szCs w:val="21"/>
        </w:rPr>
        <w:t>子どもたちだけで解決できそうにないときは</w:t>
      </w:r>
      <w:r w:rsidR="001935DF">
        <w:rPr>
          <w:rFonts w:asciiTheme="minorEastAsia" w:hAnsiTheme="minorEastAsia" w:hint="eastAsia"/>
          <w:bCs/>
          <w:szCs w:val="21"/>
        </w:rPr>
        <w:t>，</w:t>
      </w:r>
      <w:r w:rsidR="00EB24ED">
        <w:rPr>
          <w:rFonts w:asciiTheme="minorEastAsia" w:hAnsiTheme="minorEastAsia" w:hint="eastAsia"/>
          <w:bCs/>
          <w:szCs w:val="21"/>
        </w:rPr>
        <w:t>保育者が間に入り気持ちを代弁したりして仲直りの手助けをする。</w:t>
      </w:r>
    </w:p>
    <w:p w14:paraId="3D3CABF3" w14:textId="77777777" w:rsidR="00682575" w:rsidRPr="004D1820" w:rsidRDefault="00682575" w:rsidP="00D60CF1">
      <w:pPr>
        <w:rPr>
          <w:rFonts w:asciiTheme="minorEastAsia" w:hAnsiTheme="minorEastAsia"/>
          <w:bCs/>
          <w:szCs w:val="21"/>
        </w:rPr>
      </w:pPr>
    </w:p>
    <w:p w14:paraId="41F2D06C" w14:textId="788E289E" w:rsidR="00E2095D" w:rsidRPr="004D1820" w:rsidRDefault="00B87164" w:rsidP="004202D7">
      <w:pPr>
        <w:rPr>
          <w:rFonts w:asciiTheme="minorEastAsia" w:hAnsiTheme="minorEastAsia"/>
          <w:bCs/>
          <w:szCs w:val="21"/>
        </w:rPr>
      </w:pPr>
      <w:r>
        <w:rPr>
          <w:rFonts w:asciiTheme="minorEastAsia" w:hAnsiTheme="minorEastAsia"/>
          <w:bCs/>
          <w:szCs w:val="21"/>
        </w:rPr>
        <w:t>4.</w:t>
      </w:r>
      <w:r w:rsidR="00152F87">
        <w:rPr>
          <w:rFonts w:asciiTheme="minorEastAsia" w:hAnsiTheme="minorEastAsia" w:hint="eastAsia"/>
          <w:bCs/>
          <w:szCs w:val="21"/>
        </w:rPr>
        <w:t>子どもが複数人でやり取りしている場面を観察</w:t>
      </w:r>
      <w:r>
        <w:rPr>
          <w:rFonts w:asciiTheme="minorEastAsia" w:hAnsiTheme="minorEastAsia" w:hint="eastAsia"/>
          <w:bCs/>
          <w:szCs w:val="21"/>
        </w:rPr>
        <w:t>しよう</w:t>
      </w:r>
      <w:r w:rsidR="00E2095D" w:rsidRPr="004D1820">
        <w:rPr>
          <w:rFonts w:asciiTheme="minorEastAsia" w:hAnsiTheme="minorEastAsia" w:hint="eastAsia"/>
          <w:bCs/>
          <w:szCs w:val="21"/>
        </w:rPr>
        <w:t>。</w:t>
      </w:r>
      <w:r>
        <w:rPr>
          <w:rFonts w:asciiTheme="minorEastAsia" w:hAnsiTheme="minorEastAsia" w:hint="eastAsia"/>
          <w:bCs/>
          <w:szCs w:val="21"/>
        </w:rPr>
        <w:t>第10章</w:t>
      </w:r>
      <w:r w:rsidR="004202D7" w:rsidRPr="004D1820">
        <w:rPr>
          <w:rFonts w:asciiTheme="minorEastAsia" w:hAnsiTheme="minorEastAsia" w:hint="eastAsia"/>
          <w:bCs/>
          <w:szCs w:val="21"/>
        </w:rPr>
        <w:t>に示された事例を参考にしてエピソードを</w:t>
      </w:r>
      <w:r>
        <w:rPr>
          <w:rFonts w:asciiTheme="minorEastAsia" w:hAnsiTheme="minorEastAsia" w:hint="eastAsia"/>
          <w:bCs/>
          <w:szCs w:val="21"/>
        </w:rPr>
        <w:t>作成してみよう。</w:t>
      </w:r>
      <w:r w:rsidR="00E2095D" w:rsidRPr="004D1820">
        <w:rPr>
          <w:rFonts w:asciiTheme="minorEastAsia" w:hAnsiTheme="minorEastAsia" w:hint="eastAsia"/>
          <w:bCs/>
          <w:szCs w:val="21"/>
        </w:rPr>
        <w:t>エピソードとは</w:t>
      </w:r>
      <w:r w:rsidR="004D1820">
        <w:rPr>
          <w:rFonts w:asciiTheme="minorEastAsia" w:hAnsiTheme="minorEastAsia" w:hint="eastAsia"/>
          <w:bCs/>
          <w:szCs w:val="21"/>
        </w:rPr>
        <w:t>，</w:t>
      </w:r>
      <w:r w:rsidR="00E2095D" w:rsidRPr="004D1820">
        <w:rPr>
          <w:rFonts w:asciiTheme="minorEastAsia" w:hAnsiTheme="minorEastAsia" w:hint="eastAsia"/>
          <w:bCs/>
          <w:szCs w:val="21"/>
        </w:rPr>
        <w:t>見たことをありのままに物語にして書く記録</w:t>
      </w:r>
      <w:r>
        <w:rPr>
          <w:rFonts w:asciiTheme="minorEastAsia" w:hAnsiTheme="minorEastAsia" w:hint="eastAsia"/>
          <w:bCs/>
          <w:szCs w:val="21"/>
        </w:rPr>
        <w:t>のことである</w:t>
      </w:r>
      <w:r w:rsidR="00E2095D" w:rsidRPr="004D1820">
        <w:rPr>
          <w:rFonts w:asciiTheme="minorEastAsia" w:hAnsiTheme="minorEastAsia" w:hint="eastAsia"/>
          <w:bCs/>
          <w:szCs w:val="21"/>
        </w:rPr>
        <w:t>。</w:t>
      </w:r>
      <w:r w:rsidR="00152F87">
        <w:rPr>
          <w:rFonts w:asciiTheme="minorEastAsia" w:hAnsiTheme="minorEastAsia" w:hint="eastAsia"/>
          <w:bCs/>
          <w:szCs w:val="21"/>
        </w:rPr>
        <w:t>その後</w:t>
      </w:r>
      <w:r w:rsidR="001935DF">
        <w:rPr>
          <w:rFonts w:asciiTheme="minorEastAsia" w:hAnsiTheme="minorEastAsia" w:hint="eastAsia"/>
          <w:bCs/>
          <w:szCs w:val="21"/>
        </w:rPr>
        <w:t>，</w:t>
      </w:r>
      <w:r w:rsidR="00152F87">
        <w:rPr>
          <w:rFonts w:asciiTheme="minorEastAsia" w:hAnsiTheme="minorEastAsia" w:hint="eastAsia"/>
          <w:bCs/>
          <w:szCs w:val="21"/>
        </w:rPr>
        <w:t>仲間入り・いざこざ・自己制御・遊びの発達</w:t>
      </w:r>
      <w:r>
        <w:rPr>
          <w:rFonts w:asciiTheme="minorEastAsia" w:hAnsiTheme="minorEastAsia" w:hint="eastAsia"/>
          <w:bCs/>
          <w:szCs w:val="21"/>
        </w:rPr>
        <w:t>等</w:t>
      </w:r>
      <w:r w:rsidR="00152F87">
        <w:rPr>
          <w:rFonts w:asciiTheme="minorEastAsia" w:hAnsiTheme="minorEastAsia" w:hint="eastAsia"/>
          <w:bCs/>
          <w:szCs w:val="21"/>
        </w:rPr>
        <w:t>の観点から</w:t>
      </w:r>
      <w:r w:rsidR="001935DF">
        <w:rPr>
          <w:rFonts w:asciiTheme="minorEastAsia" w:hAnsiTheme="minorEastAsia" w:hint="eastAsia"/>
          <w:bCs/>
          <w:szCs w:val="21"/>
        </w:rPr>
        <w:t>，</w:t>
      </w:r>
      <w:r w:rsidR="00152F87">
        <w:rPr>
          <w:rFonts w:asciiTheme="minorEastAsia" w:hAnsiTheme="minorEastAsia" w:hint="eastAsia"/>
          <w:bCs/>
          <w:szCs w:val="21"/>
        </w:rPr>
        <w:t>考察</w:t>
      </w:r>
      <w:r>
        <w:rPr>
          <w:rFonts w:asciiTheme="minorEastAsia" w:hAnsiTheme="minorEastAsia" w:hint="eastAsia"/>
          <w:bCs/>
          <w:szCs w:val="21"/>
        </w:rPr>
        <w:t>してみよう。</w:t>
      </w:r>
    </w:p>
    <w:p w14:paraId="1B328FDC" w14:textId="3AA27D0B" w:rsidR="004202D7" w:rsidRPr="00B87164" w:rsidRDefault="00E2095D" w:rsidP="00E2095D">
      <w:pPr>
        <w:rPr>
          <w:rFonts w:asciiTheme="minorEastAsia" w:hAnsiTheme="minorEastAsia"/>
          <w:bCs/>
          <w:szCs w:val="21"/>
        </w:rPr>
      </w:pPr>
      <w:r w:rsidRPr="00B87164">
        <w:rPr>
          <w:rFonts w:ascii="ＭＳ ゴシック" w:eastAsia="ＭＳ ゴシック" w:hAnsi="ＭＳ ゴシック" w:hint="eastAsia"/>
          <w:b/>
          <w:szCs w:val="21"/>
        </w:rPr>
        <w:lastRenderedPageBreak/>
        <w:t>注意事項</w:t>
      </w:r>
      <w:r w:rsidRPr="00B87164">
        <w:rPr>
          <w:rFonts w:asciiTheme="minorEastAsia" w:hAnsiTheme="minorEastAsia" w:hint="eastAsia"/>
          <w:bCs/>
          <w:szCs w:val="21"/>
        </w:rPr>
        <w:t>：</w:t>
      </w:r>
      <w:r w:rsidR="004202D7" w:rsidRPr="00B87164">
        <w:rPr>
          <w:rFonts w:asciiTheme="minorEastAsia" w:hAnsiTheme="minorEastAsia" w:hint="eastAsia"/>
          <w:bCs/>
          <w:szCs w:val="21"/>
        </w:rPr>
        <w:t>買い物</w:t>
      </w:r>
      <w:r w:rsidR="00B87164" w:rsidRPr="00B87164">
        <w:rPr>
          <w:rFonts w:asciiTheme="minorEastAsia" w:hAnsiTheme="minorEastAsia" w:hint="eastAsia"/>
          <w:bCs/>
          <w:szCs w:val="21"/>
        </w:rPr>
        <w:t>に行ったり，</w:t>
      </w:r>
      <w:r w:rsidR="004202D7" w:rsidRPr="00B87164">
        <w:rPr>
          <w:rFonts w:asciiTheme="minorEastAsia" w:hAnsiTheme="minorEastAsia" w:hint="eastAsia"/>
          <w:bCs/>
          <w:szCs w:val="21"/>
        </w:rPr>
        <w:t>公園を散歩したりし</w:t>
      </w:r>
      <w:r w:rsidR="00E023E3" w:rsidRPr="00B87164">
        <w:rPr>
          <w:rFonts w:asciiTheme="minorEastAsia" w:hAnsiTheme="minorEastAsia" w:hint="eastAsia"/>
          <w:bCs/>
          <w:szCs w:val="21"/>
        </w:rPr>
        <w:t>た</w:t>
      </w:r>
      <w:r w:rsidR="00124591">
        <w:rPr>
          <w:rFonts w:asciiTheme="minorEastAsia" w:hAnsiTheme="minorEastAsia" w:hint="eastAsia"/>
          <w:bCs/>
          <w:szCs w:val="21"/>
        </w:rPr>
        <w:t>とき</w:t>
      </w:r>
      <w:r w:rsidR="00B87164" w:rsidRPr="00B87164">
        <w:rPr>
          <w:rFonts w:asciiTheme="minorEastAsia" w:hAnsiTheme="minorEastAsia" w:hint="eastAsia"/>
          <w:bCs/>
          <w:szCs w:val="21"/>
        </w:rPr>
        <w:t>等</w:t>
      </w:r>
      <w:r w:rsidR="004D1820" w:rsidRPr="00B87164">
        <w:rPr>
          <w:rFonts w:asciiTheme="minorEastAsia" w:hAnsiTheme="minorEastAsia" w:hint="eastAsia"/>
          <w:bCs/>
          <w:szCs w:val="21"/>
        </w:rPr>
        <w:t>，</w:t>
      </w:r>
      <w:r w:rsidR="004202D7" w:rsidRPr="00B87164">
        <w:rPr>
          <w:rFonts w:asciiTheme="minorEastAsia" w:hAnsiTheme="minorEastAsia" w:hint="eastAsia"/>
          <w:bCs/>
          <w:szCs w:val="21"/>
        </w:rPr>
        <w:t>日常生活の中で</w:t>
      </w:r>
      <w:r w:rsidR="004D1820" w:rsidRPr="00B87164">
        <w:rPr>
          <w:rFonts w:asciiTheme="minorEastAsia" w:hAnsiTheme="minorEastAsia" w:hint="eastAsia"/>
          <w:bCs/>
          <w:szCs w:val="21"/>
        </w:rPr>
        <w:t>，</w:t>
      </w:r>
      <w:r w:rsidR="00F456F1" w:rsidRPr="00B87164">
        <w:rPr>
          <w:rFonts w:asciiTheme="minorEastAsia" w:hAnsiTheme="minorEastAsia" w:hint="eastAsia"/>
          <w:bCs/>
          <w:szCs w:val="21"/>
        </w:rPr>
        <w:t>通りすがりに出会った子どもを思い出して</w:t>
      </w:r>
      <w:r w:rsidR="00B87164" w:rsidRPr="00B87164">
        <w:rPr>
          <w:rFonts w:asciiTheme="minorEastAsia" w:hAnsiTheme="minorEastAsia" w:hint="eastAsia"/>
          <w:bCs/>
          <w:szCs w:val="21"/>
        </w:rPr>
        <w:t>書いてみよう</w:t>
      </w:r>
      <w:r w:rsidRPr="00B87164">
        <w:rPr>
          <w:rFonts w:asciiTheme="minorEastAsia" w:hAnsiTheme="minorEastAsia" w:hint="eastAsia"/>
          <w:bCs/>
          <w:szCs w:val="21"/>
        </w:rPr>
        <w:t>。普段の生活の中で目にした</w:t>
      </w:r>
      <w:r w:rsidR="00E023E3" w:rsidRPr="00B87164">
        <w:rPr>
          <w:rFonts w:asciiTheme="minorEastAsia" w:hAnsiTheme="minorEastAsia" w:hint="eastAsia"/>
          <w:bCs/>
          <w:szCs w:val="21"/>
        </w:rPr>
        <w:t>子どもを記録にして</w:t>
      </w:r>
      <w:r w:rsidR="00B87164" w:rsidRPr="00B87164">
        <w:rPr>
          <w:rFonts w:asciiTheme="minorEastAsia" w:hAnsiTheme="minorEastAsia" w:hint="eastAsia"/>
          <w:bCs/>
          <w:szCs w:val="21"/>
        </w:rPr>
        <w:t>みよう</w:t>
      </w:r>
      <w:r w:rsidR="00E023E3" w:rsidRPr="00B87164">
        <w:rPr>
          <w:rFonts w:asciiTheme="minorEastAsia" w:hAnsiTheme="minorEastAsia" w:hint="eastAsia"/>
          <w:bCs/>
          <w:szCs w:val="21"/>
        </w:rPr>
        <w:t>。</w:t>
      </w:r>
      <w:r w:rsidR="0019180C" w:rsidRPr="00B87164">
        <w:rPr>
          <w:rFonts w:asciiTheme="minorEastAsia" w:hAnsiTheme="minorEastAsia" w:hint="eastAsia"/>
          <w:bCs/>
          <w:szCs w:val="21"/>
        </w:rPr>
        <w:t>わざわざと特別なことをする必要は</w:t>
      </w:r>
      <w:r w:rsidR="00B87164" w:rsidRPr="00B87164">
        <w:rPr>
          <w:rFonts w:asciiTheme="minorEastAsia" w:hAnsiTheme="minorEastAsia" w:hint="eastAsia"/>
          <w:bCs/>
          <w:szCs w:val="21"/>
        </w:rPr>
        <w:t>ない</w:t>
      </w:r>
      <w:r w:rsidR="0019180C" w:rsidRPr="00B87164">
        <w:rPr>
          <w:rFonts w:asciiTheme="minorEastAsia" w:hAnsiTheme="minorEastAsia" w:hint="eastAsia"/>
          <w:bCs/>
          <w:szCs w:val="21"/>
        </w:rPr>
        <w:t>。</w:t>
      </w:r>
      <w:r w:rsidR="00E023E3" w:rsidRPr="00B87164">
        <w:rPr>
          <w:rFonts w:asciiTheme="minorEastAsia" w:hAnsiTheme="minorEastAsia" w:hint="eastAsia"/>
          <w:bCs/>
          <w:szCs w:val="21"/>
        </w:rPr>
        <w:t>コロナ</w:t>
      </w:r>
      <w:r w:rsidRPr="00B87164">
        <w:rPr>
          <w:rFonts w:asciiTheme="minorEastAsia" w:hAnsiTheme="minorEastAsia" w:hint="eastAsia"/>
          <w:bCs/>
          <w:szCs w:val="21"/>
        </w:rPr>
        <w:t>の問題が</w:t>
      </w:r>
      <w:r w:rsidR="00B87164" w:rsidRPr="00B87164">
        <w:rPr>
          <w:rFonts w:asciiTheme="minorEastAsia" w:hAnsiTheme="minorEastAsia" w:hint="eastAsia"/>
          <w:bCs/>
          <w:szCs w:val="21"/>
        </w:rPr>
        <w:t>あるので</w:t>
      </w:r>
      <w:r w:rsidR="004D1820" w:rsidRPr="00B87164">
        <w:rPr>
          <w:rFonts w:asciiTheme="minorEastAsia" w:hAnsiTheme="minorEastAsia" w:hint="eastAsia"/>
          <w:bCs/>
          <w:szCs w:val="21"/>
        </w:rPr>
        <w:t>，</w:t>
      </w:r>
      <w:r w:rsidR="00E023E3" w:rsidRPr="00B87164">
        <w:rPr>
          <w:rFonts w:asciiTheme="minorEastAsia" w:hAnsiTheme="minorEastAsia" w:hint="eastAsia"/>
          <w:bCs/>
          <w:szCs w:val="21"/>
        </w:rPr>
        <w:t>対応を</w:t>
      </w:r>
      <w:r w:rsidR="00B87164" w:rsidRPr="00B87164">
        <w:rPr>
          <w:rFonts w:asciiTheme="minorEastAsia" w:hAnsiTheme="minorEastAsia" w:hint="eastAsia"/>
          <w:bCs/>
          <w:szCs w:val="21"/>
        </w:rPr>
        <w:t>考えて</w:t>
      </w:r>
      <w:r w:rsidRPr="00B87164">
        <w:rPr>
          <w:rFonts w:asciiTheme="minorEastAsia" w:hAnsiTheme="minorEastAsia" w:hint="eastAsia"/>
          <w:bCs/>
          <w:szCs w:val="21"/>
        </w:rPr>
        <w:t>可能な範囲で進め</w:t>
      </w:r>
      <w:ins w:id="0" w:author="User" w:date="2024-03-18T12:22:00Z">
        <w:r w:rsidR="006A651C">
          <w:rPr>
            <w:rFonts w:asciiTheme="minorEastAsia" w:hAnsiTheme="minorEastAsia" w:hint="eastAsia"/>
            <w:bCs/>
            <w:szCs w:val="21"/>
          </w:rPr>
          <w:t>よう</w:t>
        </w:r>
      </w:ins>
      <w:del w:id="1" w:author="User" w:date="2024-03-18T12:22:00Z">
        <w:r w:rsidRPr="00B87164" w:rsidDel="006A651C">
          <w:rPr>
            <w:rFonts w:asciiTheme="minorEastAsia" w:hAnsiTheme="minorEastAsia" w:hint="eastAsia"/>
            <w:bCs/>
            <w:szCs w:val="21"/>
          </w:rPr>
          <w:delText>てください</w:delText>
        </w:r>
      </w:del>
      <w:r w:rsidRPr="00B87164">
        <w:rPr>
          <w:rFonts w:asciiTheme="minorEastAsia" w:hAnsiTheme="minorEastAsia" w:hint="eastAsia"/>
          <w:bCs/>
          <w:szCs w:val="21"/>
        </w:rPr>
        <w:t>。</w:t>
      </w:r>
      <w:r w:rsidR="00E023E3" w:rsidRPr="00B87164">
        <w:rPr>
          <w:rFonts w:asciiTheme="minorEastAsia" w:hAnsiTheme="minorEastAsia" w:hint="eastAsia"/>
          <w:bCs/>
          <w:szCs w:val="21"/>
        </w:rPr>
        <w:t>ソーシャル</w:t>
      </w:r>
      <w:r w:rsidR="00F456F1" w:rsidRPr="00B87164">
        <w:rPr>
          <w:rFonts w:asciiTheme="minorEastAsia" w:hAnsiTheme="minorEastAsia" w:hint="eastAsia"/>
          <w:bCs/>
          <w:szCs w:val="21"/>
        </w:rPr>
        <w:t>・</w:t>
      </w:r>
      <w:r w:rsidR="00E023E3" w:rsidRPr="00B87164">
        <w:rPr>
          <w:rFonts w:asciiTheme="minorEastAsia" w:hAnsiTheme="minorEastAsia" w:hint="eastAsia"/>
          <w:bCs/>
          <w:szCs w:val="21"/>
        </w:rPr>
        <w:t>ディスタンスをとり</w:t>
      </w:r>
      <w:r w:rsidR="004D1820" w:rsidRPr="00B87164">
        <w:rPr>
          <w:rFonts w:asciiTheme="minorEastAsia" w:hAnsiTheme="minorEastAsia" w:hint="eastAsia"/>
          <w:bCs/>
          <w:szCs w:val="21"/>
        </w:rPr>
        <w:t>，</w:t>
      </w:r>
      <w:r w:rsidR="00E023E3" w:rsidRPr="00B87164">
        <w:rPr>
          <w:rFonts w:asciiTheme="minorEastAsia" w:hAnsiTheme="minorEastAsia" w:hint="eastAsia"/>
          <w:bCs/>
          <w:szCs w:val="21"/>
        </w:rPr>
        <w:t>遠くから観察</w:t>
      </w:r>
      <w:r w:rsidR="00B87164" w:rsidRPr="00B87164">
        <w:rPr>
          <w:rFonts w:asciiTheme="minorEastAsia" w:hAnsiTheme="minorEastAsia" w:hint="eastAsia"/>
          <w:bCs/>
          <w:szCs w:val="21"/>
        </w:rPr>
        <w:t>しよう</w:t>
      </w:r>
      <w:r w:rsidR="00E023E3" w:rsidRPr="00B87164">
        <w:rPr>
          <w:rFonts w:asciiTheme="minorEastAsia" w:hAnsiTheme="minorEastAsia" w:hint="eastAsia"/>
          <w:bCs/>
          <w:szCs w:val="21"/>
        </w:rPr>
        <w:t>。</w:t>
      </w:r>
      <w:r w:rsidR="0019180C" w:rsidRPr="00B87164">
        <w:rPr>
          <w:rFonts w:asciiTheme="minorEastAsia" w:hAnsiTheme="minorEastAsia" w:hint="eastAsia"/>
          <w:bCs/>
          <w:szCs w:val="21"/>
        </w:rPr>
        <w:t>また</w:t>
      </w:r>
      <w:r w:rsidR="004D1820" w:rsidRPr="00B87164">
        <w:rPr>
          <w:rFonts w:asciiTheme="minorEastAsia" w:hAnsiTheme="minorEastAsia" w:hint="eastAsia"/>
          <w:bCs/>
          <w:szCs w:val="21"/>
        </w:rPr>
        <w:t>，</w:t>
      </w:r>
      <w:r w:rsidR="0019180C" w:rsidRPr="00B87164">
        <w:rPr>
          <w:rFonts w:asciiTheme="minorEastAsia" w:hAnsiTheme="minorEastAsia" w:hint="eastAsia"/>
          <w:bCs/>
          <w:szCs w:val="21"/>
        </w:rPr>
        <w:t>相手に</w:t>
      </w:r>
      <w:r w:rsidRPr="00B87164">
        <w:rPr>
          <w:rFonts w:asciiTheme="minorEastAsia" w:hAnsiTheme="minorEastAsia" w:hint="eastAsia"/>
          <w:bCs/>
          <w:szCs w:val="21"/>
        </w:rPr>
        <w:t>不快感やいやな</w:t>
      </w:r>
      <w:r w:rsidR="0019180C" w:rsidRPr="00B87164">
        <w:rPr>
          <w:rFonts w:asciiTheme="minorEastAsia" w:hAnsiTheme="minorEastAsia" w:hint="eastAsia"/>
          <w:bCs/>
          <w:szCs w:val="21"/>
        </w:rPr>
        <w:t>印象を与えないように</w:t>
      </w:r>
      <w:r w:rsidR="004D1820" w:rsidRPr="00B87164">
        <w:rPr>
          <w:rFonts w:asciiTheme="minorEastAsia" w:hAnsiTheme="minorEastAsia" w:hint="eastAsia"/>
          <w:bCs/>
          <w:szCs w:val="21"/>
        </w:rPr>
        <w:t>，</w:t>
      </w:r>
      <w:r w:rsidR="0019180C" w:rsidRPr="00B87164">
        <w:rPr>
          <w:rFonts w:asciiTheme="minorEastAsia" w:hAnsiTheme="minorEastAsia" w:hint="eastAsia"/>
          <w:bCs/>
          <w:szCs w:val="21"/>
        </w:rPr>
        <w:t>自然に</w:t>
      </w:r>
      <w:r w:rsidR="00F456F1" w:rsidRPr="00B87164">
        <w:rPr>
          <w:rFonts w:asciiTheme="minorEastAsia" w:hAnsiTheme="minorEastAsia" w:hint="eastAsia"/>
          <w:bCs/>
          <w:szCs w:val="21"/>
        </w:rPr>
        <w:t>ふる</w:t>
      </w:r>
      <w:r w:rsidR="00B87164" w:rsidRPr="00B87164">
        <w:rPr>
          <w:rFonts w:asciiTheme="minorEastAsia" w:hAnsiTheme="minorEastAsia" w:hint="eastAsia"/>
          <w:bCs/>
          <w:szCs w:val="21"/>
        </w:rPr>
        <w:t>まおう</w:t>
      </w:r>
      <w:del w:id="2" w:author="User" w:date="2024-03-18T12:22:00Z">
        <w:r w:rsidR="00B87164" w:rsidRPr="00B87164" w:rsidDel="006A651C">
          <w:rPr>
            <w:rFonts w:asciiTheme="minorEastAsia" w:hAnsiTheme="minorEastAsia" w:hint="eastAsia"/>
            <w:bCs/>
            <w:szCs w:val="21"/>
          </w:rPr>
          <w:delText>。</w:delText>
        </w:r>
      </w:del>
      <w:r w:rsidRPr="00B87164">
        <w:rPr>
          <w:rFonts w:asciiTheme="minorEastAsia" w:hAnsiTheme="minorEastAsia" w:hint="eastAsia"/>
          <w:bCs/>
          <w:szCs w:val="21"/>
        </w:rPr>
        <w:t>。</w:t>
      </w:r>
      <w:r w:rsidR="00F456F1" w:rsidRPr="00B87164">
        <w:rPr>
          <w:rFonts w:asciiTheme="minorEastAsia" w:hAnsiTheme="minorEastAsia" w:hint="eastAsia"/>
          <w:bCs/>
          <w:szCs w:val="21"/>
        </w:rPr>
        <w:t>時間は</w:t>
      </w:r>
      <w:r w:rsidRPr="00B87164">
        <w:rPr>
          <w:rFonts w:asciiTheme="minorEastAsia" w:hAnsiTheme="minorEastAsia" w:hint="eastAsia"/>
          <w:bCs/>
          <w:szCs w:val="21"/>
        </w:rPr>
        <w:t>5分程度。記録は見たままを書</w:t>
      </w:r>
      <w:ins w:id="3" w:author="User" w:date="2024-03-18T12:22:00Z">
        <w:r w:rsidR="006A651C">
          <w:rPr>
            <w:rFonts w:asciiTheme="minorEastAsia" w:hAnsiTheme="minorEastAsia" w:hint="eastAsia"/>
            <w:bCs/>
            <w:szCs w:val="21"/>
          </w:rPr>
          <w:t>こう</w:t>
        </w:r>
      </w:ins>
      <w:del w:id="4" w:author="User" w:date="2024-03-18T12:22:00Z">
        <w:r w:rsidRPr="00B87164" w:rsidDel="006A651C">
          <w:rPr>
            <w:rFonts w:asciiTheme="minorEastAsia" w:hAnsiTheme="minorEastAsia" w:hint="eastAsia"/>
            <w:bCs/>
            <w:szCs w:val="21"/>
          </w:rPr>
          <w:delText>いてください</w:delText>
        </w:r>
      </w:del>
      <w:r w:rsidRPr="00B87164">
        <w:rPr>
          <w:rFonts w:asciiTheme="minorEastAsia" w:hAnsiTheme="minorEastAsia" w:hint="eastAsia"/>
          <w:bCs/>
          <w:szCs w:val="21"/>
        </w:rPr>
        <w:t>。考察は</w:t>
      </w:r>
      <w:r w:rsidR="004D1820" w:rsidRPr="00B87164">
        <w:rPr>
          <w:rFonts w:asciiTheme="minorEastAsia" w:hAnsiTheme="minorEastAsia" w:hint="eastAsia"/>
          <w:bCs/>
          <w:szCs w:val="21"/>
        </w:rPr>
        <w:t>，</w:t>
      </w:r>
      <w:r w:rsidRPr="00B87164">
        <w:rPr>
          <w:rFonts w:asciiTheme="minorEastAsia" w:hAnsiTheme="minorEastAsia" w:hint="eastAsia"/>
          <w:bCs/>
          <w:szCs w:val="21"/>
        </w:rPr>
        <w:t>今回</w:t>
      </w:r>
      <w:r w:rsidR="0019180C" w:rsidRPr="00B87164">
        <w:rPr>
          <w:rFonts w:asciiTheme="minorEastAsia" w:hAnsiTheme="minorEastAsia" w:hint="eastAsia"/>
          <w:bCs/>
          <w:szCs w:val="21"/>
        </w:rPr>
        <w:t>学んだ</w:t>
      </w:r>
      <w:ins w:id="5" w:author="User" w:date="2024-03-18T12:23:00Z">
        <w:r w:rsidR="006A651C">
          <w:rPr>
            <w:rFonts w:asciiTheme="minorEastAsia" w:hAnsiTheme="minorEastAsia" w:hint="eastAsia"/>
            <w:bCs/>
            <w:szCs w:val="21"/>
          </w:rPr>
          <w:t>仲間関係や自己，遊び</w:t>
        </w:r>
      </w:ins>
      <w:ins w:id="6" w:author="User" w:date="2024-03-18T12:25:00Z">
        <w:r w:rsidR="006A651C">
          <w:rPr>
            <w:rFonts w:asciiTheme="minorEastAsia" w:hAnsiTheme="minorEastAsia" w:hint="eastAsia"/>
            <w:bCs/>
            <w:szCs w:val="21"/>
          </w:rPr>
          <w:t>や内面世界</w:t>
        </w:r>
      </w:ins>
      <w:ins w:id="7" w:author="User" w:date="2024-03-18T12:23:00Z">
        <w:r w:rsidR="006A651C">
          <w:rPr>
            <w:rFonts w:asciiTheme="minorEastAsia" w:hAnsiTheme="minorEastAsia" w:hint="eastAsia"/>
            <w:bCs/>
            <w:szCs w:val="21"/>
          </w:rPr>
          <w:t>の発達</w:t>
        </w:r>
      </w:ins>
      <w:ins w:id="8" w:author="User" w:date="2024-03-18T12:26:00Z">
        <w:r w:rsidR="006A651C">
          <w:rPr>
            <w:rFonts w:asciiTheme="minorEastAsia" w:hAnsiTheme="minorEastAsia" w:hint="eastAsia"/>
            <w:bCs/>
            <w:szCs w:val="21"/>
          </w:rPr>
          <w:t>に関連づけて</w:t>
        </w:r>
      </w:ins>
      <w:del w:id="9" w:author="User" w:date="2024-03-18T12:23:00Z">
        <w:r w:rsidRPr="00B87164" w:rsidDel="006A651C">
          <w:rPr>
            <w:rFonts w:asciiTheme="minorEastAsia" w:hAnsiTheme="minorEastAsia" w:hint="eastAsia"/>
            <w:bCs/>
            <w:szCs w:val="21"/>
          </w:rPr>
          <w:delText>歩き始めの</w:delText>
        </w:r>
        <w:r w:rsidR="00F456F1" w:rsidRPr="00B87164" w:rsidDel="006A651C">
          <w:rPr>
            <w:rFonts w:asciiTheme="minorEastAsia" w:hAnsiTheme="minorEastAsia" w:hint="eastAsia"/>
            <w:bCs/>
            <w:szCs w:val="21"/>
          </w:rPr>
          <w:delText>子どもの</w:delText>
        </w:r>
        <w:r w:rsidR="0019180C" w:rsidRPr="00B87164" w:rsidDel="006A651C">
          <w:rPr>
            <w:rFonts w:asciiTheme="minorEastAsia" w:hAnsiTheme="minorEastAsia" w:hint="eastAsia"/>
            <w:bCs/>
            <w:szCs w:val="21"/>
          </w:rPr>
          <w:delText>発達の</w:delText>
        </w:r>
        <w:r w:rsidRPr="00B87164" w:rsidDel="006A651C">
          <w:rPr>
            <w:rFonts w:asciiTheme="minorEastAsia" w:hAnsiTheme="minorEastAsia" w:hint="eastAsia"/>
            <w:bCs/>
            <w:szCs w:val="21"/>
          </w:rPr>
          <w:delText>姿</w:delText>
        </w:r>
      </w:del>
      <w:del w:id="10" w:author="User" w:date="2024-03-18T12:25:00Z">
        <w:r w:rsidRPr="00B87164" w:rsidDel="006A651C">
          <w:rPr>
            <w:rFonts w:asciiTheme="minorEastAsia" w:hAnsiTheme="minorEastAsia" w:hint="eastAsia"/>
            <w:bCs/>
            <w:szCs w:val="21"/>
          </w:rPr>
          <w:delText>と比較して</w:delText>
        </w:r>
      </w:del>
      <w:r w:rsidRPr="00B87164">
        <w:rPr>
          <w:rFonts w:asciiTheme="minorEastAsia" w:hAnsiTheme="minorEastAsia" w:hint="eastAsia"/>
          <w:bCs/>
          <w:szCs w:val="21"/>
        </w:rPr>
        <w:t>検討して</w:t>
      </w:r>
      <w:r w:rsidR="00B87164" w:rsidRPr="00B87164">
        <w:rPr>
          <w:rFonts w:asciiTheme="minorEastAsia" w:hAnsiTheme="minorEastAsia" w:hint="eastAsia"/>
          <w:bCs/>
          <w:szCs w:val="21"/>
        </w:rPr>
        <w:t>みよう。</w:t>
      </w:r>
    </w:p>
    <w:p w14:paraId="7DC5AF7A" w14:textId="77777777" w:rsidR="004202D7" w:rsidRPr="004D1820" w:rsidRDefault="004202D7" w:rsidP="004202D7">
      <w:pPr>
        <w:rPr>
          <w:rFonts w:asciiTheme="minorEastAsia" w:hAnsiTheme="minorEastAsia"/>
          <w:bCs/>
          <w:szCs w:val="21"/>
        </w:rPr>
      </w:pPr>
    </w:p>
    <w:p w14:paraId="23E9E33E" w14:textId="77777777" w:rsidR="004202D7" w:rsidRPr="004D1820" w:rsidRDefault="004202D7" w:rsidP="004202D7">
      <w:pPr>
        <w:rPr>
          <w:rFonts w:asciiTheme="minorEastAsia" w:hAnsiTheme="minorEastAsia"/>
          <w:bCs/>
          <w:szCs w:val="21"/>
        </w:rPr>
      </w:pPr>
      <w:r w:rsidRPr="004D1820">
        <w:rPr>
          <w:rFonts w:asciiTheme="minorEastAsia" w:hAnsiTheme="minorEastAsia" w:hint="eastAsia"/>
          <w:bCs/>
          <w:szCs w:val="21"/>
        </w:rPr>
        <w:t>日時：</w:t>
      </w:r>
      <w:r w:rsidR="00C03BCC" w:rsidRPr="004D1820">
        <w:rPr>
          <w:rFonts w:asciiTheme="minorEastAsia" w:hAnsiTheme="minorEastAsia" w:hint="eastAsia"/>
          <w:bCs/>
          <w:szCs w:val="21"/>
        </w:rPr>
        <w:t>○月○日○時ころ</w:t>
      </w:r>
    </w:p>
    <w:p w14:paraId="5EBF882E" w14:textId="77777777" w:rsidR="004202D7" w:rsidRPr="004D1820" w:rsidRDefault="004202D7" w:rsidP="004202D7">
      <w:pPr>
        <w:rPr>
          <w:rFonts w:asciiTheme="minorEastAsia" w:hAnsiTheme="minorEastAsia"/>
          <w:bCs/>
          <w:szCs w:val="21"/>
        </w:rPr>
      </w:pPr>
      <w:r w:rsidRPr="004D1820">
        <w:rPr>
          <w:rFonts w:asciiTheme="minorEastAsia" w:hAnsiTheme="minorEastAsia" w:hint="eastAsia"/>
          <w:bCs/>
          <w:szCs w:val="21"/>
        </w:rPr>
        <w:t>場所：</w:t>
      </w:r>
      <w:r w:rsidR="00C03BCC" w:rsidRPr="004D1820">
        <w:rPr>
          <w:rFonts w:asciiTheme="minorEastAsia" w:hAnsiTheme="minorEastAsia" w:hint="eastAsia"/>
          <w:bCs/>
          <w:szCs w:val="21"/>
        </w:rPr>
        <w:t>公園で</w:t>
      </w:r>
    </w:p>
    <w:p w14:paraId="74D83190" w14:textId="77777777" w:rsidR="004202D7" w:rsidRPr="00081DA8" w:rsidRDefault="004202D7" w:rsidP="004202D7">
      <w:pPr>
        <w:rPr>
          <w:rFonts w:ascii="ＭＳ ゴシック" w:eastAsia="ＭＳ ゴシック" w:hAnsi="ＭＳ ゴシック"/>
          <w:b/>
          <w:szCs w:val="21"/>
        </w:rPr>
      </w:pPr>
      <w:r w:rsidRPr="00081DA8">
        <w:rPr>
          <w:rFonts w:ascii="ＭＳ ゴシック" w:eastAsia="ＭＳ ゴシック" w:hAnsi="ＭＳ ゴシック" w:hint="eastAsia"/>
          <w:b/>
          <w:szCs w:val="21"/>
        </w:rPr>
        <w:t>事例：</w:t>
      </w:r>
      <w:r w:rsidR="0019180C" w:rsidRPr="00081DA8">
        <w:rPr>
          <w:rFonts w:ascii="ＭＳ ゴシック" w:eastAsia="ＭＳ ゴシック" w:hAnsi="ＭＳ ゴシック" w:hint="eastAsia"/>
          <w:b/>
          <w:szCs w:val="21"/>
        </w:rPr>
        <w:t>200字程度</w:t>
      </w:r>
    </w:p>
    <w:tbl>
      <w:tblPr>
        <w:tblW w:w="951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3"/>
      </w:tblGrid>
      <w:tr w:rsidR="00C03BCC" w:rsidRPr="004D1820" w14:paraId="43901208" w14:textId="77777777" w:rsidTr="00EB24ED">
        <w:trPr>
          <w:trHeight w:val="2659"/>
        </w:trPr>
        <w:tc>
          <w:tcPr>
            <w:tcW w:w="9513" w:type="dxa"/>
          </w:tcPr>
          <w:p w14:paraId="24F24DE3" w14:textId="77777777" w:rsidR="00C03BCC" w:rsidRPr="004D1820" w:rsidRDefault="00C03BCC" w:rsidP="00C03BCC">
            <w:pPr>
              <w:ind w:left="45"/>
              <w:rPr>
                <w:rFonts w:asciiTheme="minorEastAsia" w:hAnsiTheme="minorEastAsia"/>
                <w:bCs/>
                <w:szCs w:val="21"/>
              </w:rPr>
            </w:pPr>
          </w:p>
          <w:p w14:paraId="41D30B78" w14:textId="77777777" w:rsidR="00C03BCC" w:rsidRDefault="00C03BCC" w:rsidP="00C03BCC">
            <w:pPr>
              <w:ind w:left="45"/>
              <w:rPr>
                <w:rFonts w:asciiTheme="minorEastAsia" w:hAnsiTheme="minorEastAsia"/>
                <w:bCs/>
                <w:szCs w:val="21"/>
              </w:rPr>
            </w:pPr>
          </w:p>
          <w:p w14:paraId="3DD54012" w14:textId="77777777" w:rsidR="00B87164" w:rsidRDefault="00B87164" w:rsidP="00C03BCC">
            <w:pPr>
              <w:ind w:left="45"/>
              <w:rPr>
                <w:rFonts w:asciiTheme="minorEastAsia" w:hAnsiTheme="minorEastAsia"/>
                <w:bCs/>
                <w:szCs w:val="21"/>
              </w:rPr>
            </w:pPr>
          </w:p>
          <w:p w14:paraId="7BE20F47" w14:textId="77777777" w:rsidR="00B87164" w:rsidRDefault="00B87164" w:rsidP="00C03BCC">
            <w:pPr>
              <w:ind w:left="45"/>
              <w:rPr>
                <w:rFonts w:asciiTheme="minorEastAsia" w:hAnsiTheme="minorEastAsia"/>
                <w:bCs/>
                <w:szCs w:val="21"/>
              </w:rPr>
            </w:pPr>
          </w:p>
          <w:p w14:paraId="4D897D75" w14:textId="77777777" w:rsidR="00B87164" w:rsidRPr="00081DA8" w:rsidRDefault="00B87164" w:rsidP="00C03BCC">
            <w:pPr>
              <w:ind w:left="45"/>
              <w:rPr>
                <w:rFonts w:asciiTheme="minorEastAsia" w:hAnsiTheme="minorEastAsia"/>
                <w:bCs/>
                <w:szCs w:val="21"/>
              </w:rPr>
            </w:pPr>
          </w:p>
          <w:p w14:paraId="1E2AD24A" w14:textId="77777777" w:rsidR="00B87164" w:rsidRDefault="00B87164" w:rsidP="00C03BCC">
            <w:pPr>
              <w:ind w:left="45"/>
              <w:rPr>
                <w:rFonts w:asciiTheme="minorEastAsia" w:hAnsiTheme="minorEastAsia"/>
                <w:bCs/>
                <w:szCs w:val="21"/>
              </w:rPr>
            </w:pPr>
          </w:p>
          <w:p w14:paraId="75C2BAD3" w14:textId="77777777" w:rsidR="00B87164" w:rsidRDefault="00B87164" w:rsidP="00C03BCC">
            <w:pPr>
              <w:ind w:left="45"/>
              <w:rPr>
                <w:rFonts w:asciiTheme="minorEastAsia" w:hAnsiTheme="minorEastAsia"/>
                <w:bCs/>
                <w:szCs w:val="21"/>
              </w:rPr>
            </w:pPr>
          </w:p>
          <w:p w14:paraId="15DCB809" w14:textId="77777777" w:rsidR="00B87164" w:rsidRDefault="00B87164" w:rsidP="00C03BCC">
            <w:pPr>
              <w:ind w:left="45"/>
              <w:rPr>
                <w:rFonts w:asciiTheme="minorEastAsia" w:hAnsiTheme="minorEastAsia"/>
                <w:bCs/>
                <w:szCs w:val="21"/>
              </w:rPr>
            </w:pPr>
          </w:p>
          <w:p w14:paraId="7EA2B894" w14:textId="77777777" w:rsidR="00B87164" w:rsidRPr="004D1820" w:rsidRDefault="00B87164" w:rsidP="00C03BCC">
            <w:pPr>
              <w:ind w:left="45"/>
              <w:rPr>
                <w:rFonts w:asciiTheme="minorEastAsia" w:hAnsiTheme="minorEastAsia"/>
                <w:bCs/>
                <w:szCs w:val="21"/>
              </w:rPr>
            </w:pPr>
          </w:p>
        </w:tc>
      </w:tr>
    </w:tbl>
    <w:p w14:paraId="4BFA21C3" w14:textId="77777777" w:rsidR="007526A5" w:rsidRDefault="007526A5" w:rsidP="004202D7">
      <w:pPr>
        <w:rPr>
          <w:rFonts w:asciiTheme="minorEastAsia" w:hAnsiTheme="minorEastAsia"/>
          <w:bCs/>
          <w:szCs w:val="21"/>
        </w:rPr>
      </w:pPr>
    </w:p>
    <w:p w14:paraId="5CA1ECFD" w14:textId="784D63CA" w:rsidR="004202D7" w:rsidRPr="00081DA8" w:rsidRDefault="004202D7" w:rsidP="004202D7">
      <w:pPr>
        <w:rPr>
          <w:rFonts w:ascii="ＭＳ ゴシック" w:eastAsia="ＭＳ ゴシック" w:hAnsi="ＭＳ ゴシック"/>
          <w:b/>
          <w:szCs w:val="21"/>
        </w:rPr>
      </w:pPr>
      <w:r w:rsidRPr="00081DA8">
        <w:rPr>
          <w:rFonts w:ascii="ＭＳ ゴシック" w:eastAsia="ＭＳ ゴシック" w:hAnsi="ＭＳ ゴシック" w:hint="eastAsia"/>
          <w:b/>
          <w:szCs w:val="21"/>
        </w:rPr>
        <w:t>考察</w:t>
      </w:r>
      <w:r w:rsidR="009A49C5" w:rsidRPr="00081DA8">
        <w:rPr>
          <w:rFonts w:ascii="ＭＳ ゴシック" w:eastAsia="ＭＳ ゴシック" w:hAnsi="ＭＳ ゴシック" w:hint="eastAsia"/>
          <w:b/>
          <w:szCs w:val="21"/>
        </w:rPr>
        <w:t>2</w:t>
      </w:r>
      <w:r w:rsidR="0019180C" w:rsidRPr="00081DA8">
        <w:rPr>
          <w:rFonts w:ascii="ＭＳ ゴシック" w:eastAsia="ＭＳ ゴシック" w:hAnsi="ＭＳ ゴシック" w:hint="eastAsia"/>
          <w:b/>
          <w:szCs w:val="21"/>
        </w:rPr>
        <w:t>00字程度</w:t>
      </w:r>
    </w:p>
    <w:tbl>
      <w:tblPr>
        <w:tblpPr w:leftFromText="142" w:rightFromText="142"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6"/>
      </w:tblGrid>
      <w:tr w:rsidR="007526A5" w:rsidRPr="004D1820" w14:paraId="3CA68A29" w14:textId="77777777" w:rsidTr="00EB24ED">
        <w:trPr>
          <w:trHeight w:val="2536"/>
        </w:trPr>
        <w:tc>
          <w:tcPr>
            <w:tcW w:w="9626" w:type="dxa"/>
          </w:tcPr>
          <w:p w14:paraId="6F15B82E" w14:textId="77777777" w:rsidR="007526A5" w:rsidRDefault="007526A5" w:rsidP="007526A5">
            <w:pPr>
              <w:rPr>
                <w:rFonts w:asciiTheme="minorEastAsia" w:hAnsiTheme="minorEastAsia"/>
                <w:bCs/>
                <w:szCs w:val="21"/>
              </w:rPr>
            </w:pPr>
          </w:p>
          <w:p w14:paraId="6C80A1B0" w14:textId="77777777" w:rsidR="00B87164" w:rsidRDefault="00B87164" w:rsidP="007526A5">
            <w:pPr>
              <w:rPr>
                <w:rFonts w:asciiTheme="minorEastAsia" w:hAnsiTheme="minorEastAsia"/>
                <w:bCs/>
                <w:szCs w:val="21"/>
              </w:rPr>
            </w:pPr>
          </w:p>
          <w:p w14:paraId="1636AE84" w14:textId="77777777" w:rsidR="00B87164" w:rsidRDefault="00B87164" w:rsidP="007526A5">
            <w:pPr>
              <w:rPr>
                <w:rFonts w:asciiTheme="minorEastAsia" w:hAnsiTheme="minorEastAsia"/>
                <w:bCs/>
                <w:szCs w:val="21"/>
              </w:rPr>
            </w:pPr>
          </w:p>
          <w:p w14:paraId="6C621A2B" w14:textId="77777777" w:rsidR="00B87164" w:rsidRDefault="00B87164" w:rsidP="007526A5">
            <w:pPr>
              <w:rPr>
                <w:rFonts w:asciiTheme="minorEastAsia" w:hAnsiTheme="minorEastAsia"/>
                <w:bCs/>
                <w:szCs w:val="21"/>
              </w:rPr>
            </w:pPr>
          </w:p>
          <w:p w14:paraId="406045A5" w14:textId="77777777" w:rsidR="00B87164" w:rsidRDefault="00B87164" w:rsidP="007526A5">
            <w:pPr>
              <w:rPr>
                <w:rFonts w:asciiTheme="minorEastAsia" w:hAnsiTheme="minorEastAsia"/>
                <w:bCs/>
                <w:szCs w:val="21"/>
              </w:rPr>
            </w:pPr>
          </w:p>
          <w:p w14:paraId="22D1995C" w14:textId="77777777" w:rsidR="00B87164" w:rsidRDefault="00B87164" w:rsidP="007526A5">
            <w:pPr>
              <w:rPr>
                <w:rFonts w:asciiTheme="minorEastAsia" w:hAnsiTheme="minorEastAsia"/>
                <w:bCs/>
                <w:szCs w:val="21"/>
              </w:rPr>
            </w:pPr>
          </w:p>
          <w:p w14:paraId="20433921" w14:textId="77777777" w:rsidR="00B87164" w:rsidRDefault="00B87164" w:rsidP="007526A5">
            <w:pPr>
              <w:rPr>
                <w:rFonts w:asciiTheme="minorEastAsia" w:hAnsiTheme="minorEastAsia"/>
                <w:bCs/>
                <w:szCs w:val="21"/>
              </w:rPr>
            </w:pPr>
          </w:p>
          <w:p w14:paraId="1096C2B8" w14:textId="77777777" w:rsidR="00B87164" w:rsidRDefault="00B87164" w:rsidP="007526A5">
            <w:pPr>
              <w:rPr>
                <w:rFonts w:asciiTheme="minorEastAsia" w:hAnsiTheme="minorEastAsia"/>
                <w:bCs/>
                <w:szCs w:val="21"/>
              </w:rPr>
            </w:pPr>
          </w:p>
          <w:p w14:paraId="04973CE3" w14:textId="77777777" w:rsidR="00B87164" w:rsidRDefault="00B87164" w:rsidP="007526A5">
            <w:pPr>
              <w:rPr>
                <w:rFonts w:asciiTheme="minorEastAsia" w:hAnsiTheme="minorEastAsia"/>
                <w:bCs/>
                <w:szCs w:val="21"/>
              </w:rPr>
            </w:pPr>
          </w:p>
          <w:p w14:paraId="44744C79" w14:textId="77777777" w:rsidR="00B87164" w:rsidRPr="004D1820" w:rsidRDefault="00B87164" w:rsidP="007526A5">
            <w:pPr>
              <w:rPr>
                <w:rFonts w:asciiTheme="minorEastAsia" w:hAnsiTheme="minorEastAsia"/>
                <w:bCs/>
                <w:szCs w:val="21"/>
              </w:rPr>
            </w:pPr>
          </w:p>
        </w:tc>
      </w:tr>
    </w:tbl>
    <w:p w14:paraId="3CF3AF89" w14:textId="77777777" w:rsidR="004202D7" w:rsidRPr="004D1820" w:rsidRDefault="004202D7" w:rsidP="004202D7">
      <w:pPr>
        <w:rPr>
          <w:rFonts w:asciiTheme="minorEastAsia" w:hAnsiTheme="minorEastAsia"/>
          <w:bCs/>
          <w:szCs w:val="21"/>
        </w:rPr>
      </w:pPr>
    </w:p>
    <w:sectPr w:rsidR="004202D7" w:rsidRPr="004D1820" w:rsidSect="005E7244">
      <w:pgSz w:w="11906" w:h="16838" w:code="9"/>
      <w:pgMar w:top="1134" w:right="1134" w:bottom="1134" w:left="1134" w:header="720" w:footer="720" w:gutter="0"/>
      <w:paperSrc w:other="7"/>
      <w:cols w:space="425"/>
      <w:docGrid w:type="linesAndChars" w:linePitch="416"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52FD8" w14:textId="77777777" w:rsidR="005E7244" w:rsidRDefault="005E7244" w:rsidP="00BA1C0D">
      <w:r>
        <w:separator/>
      </w:r>
    </w:p>
  </w:endnote>
  <w:endnote w:type="continuationSeparator" w:id="0">
    <w:p w14:paraId="2781C0FB" w14:textId="77777777" w:rsidR="005E7244" w:rsidRDefault="005E7244" w:rsidP="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41694" w14:textId="77777777" w:rsidR="005E7244" w:rsidRDefault="005E7244" w:rsidP="00BA1C0D">
      <w:r>
        <w:separator/>
      </w:r>
    </w:p>
  </w:footnote>
  <w:footnote w:type="continuationSeparator" w:id="0">
    <w:p w14:paraId="7E4365F6" w14:textId="77777777" w:rsidR="005E7244" w:rsidRDefault="005E7244" w:rsidP="00BA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F5786"/>
    <w:multiLevelType w:val="hybridMultilevel"/>
    <w:tmpl w:val="B29A60EA"/>
    <w:lvl w:ilvl="0" w:tplc="DC72B1CE">
      <w:start w:val="1"/>
      <w:numFmt w:val="decimalFullWidth"/>
      <w:lvlText w:val="%1．"/>
      <w:lvlJc w:val="left"/>
      <w:pPr>
        <w:ind w:left="384" w:hanging="38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B5F6CAA"/>
    <w:multiLevelType w:val="hybridMultilevel"/>
    <w:tmpl w:val="57C0F3C2"/>
    <w:lvl w:ilvl="0" w:tplc="338A9858">
      <w:start w:val="3"/>
      <w:numFmt w:val="japaneseCounting"/>
      <w:lvlText w:val="第%1章"/>
      <w:lvlJc w:val="left"/>
      <w:pPr>
        <w:tabs>
          <w:tab w:val="num" w:pos="960"/>
        </w:tabs>
        <w:ind w:left="960" w:hanging="960"/>
      </w:pPr>
      <w:rPr>
        <w:rFonts w:hint="eastAsia"/>
      </w:rPr>
    </w:lvl>
    <w:lvl w:ilvl="1" w:tplc="1B6678D2">
      <w:start w:val="1"/>
      <w:numFmt w:val="japaneseCounting"/>
      <w:lvlText w:val="第%2節"/>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92441495">
    <w:abstractNumId w:val="1"/>
  </w:num>
  <w:num w:numId="2" w16cid:durableId="19619527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sDel="0" w:formatting="0"/>
  <w:defaultTabStop w:val="840"/>
  <w:drawingGridHorizontalSpacing w:val="275"/>
  <w:drawingGridVerticalSpacing w:val="208"/>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BB5"/>
    <w:rsid w:val="00050C6B"/>
    <w:rsid w:val="00055AD1"/>
    <w:rsid w:val="00081DA8"/>
    <w:rsid w:val="000A4137"/>
    <w:rsid w:val="00107023"/>
    <w:rsid w:val="00124591"/>
    <w:rsid w:val="00142747"/>
    <w:rsid w:val="00147729"/>
    <w:rsid w:val="00152F87"/>
    <w:rsid w:val="0019180C"/>
    <w:rsid w:val="001935DF"/>
    <w:rsid w:val="001D5DAC"/>
    <w:rsid w:val="002044BF"/>
    <w:rsid w:val="00230416"/>
    <w:rsid w:val="00230D74"/>
    <w:rsid w:val="002564DE"/>
    <w:rsid w:val="00293D33"/>
    <w:rsid w:val="003F691D"/>
    <w:rsid w:val="004202D7"/>
    <w:rsid w:val="00421137"/>
    <w:rsid w:val="00450312"/>
    <w:rsid w:val="0046441E"/>
    <w:rsid w:val="00483352"/>
    <w:rsid w:val="004A1F5E"/>
    <w:rsid w:val="004C5409"/>
    <w:rsid w:val="004D1820"/>
    <w:rsid w:val="004E41EB"/>
    <w:rsid w:val="005C3411"/>
    <w:rsid w:val="005D3401"/>
    <w:rsid w:val="005E22B7"/>
    <w:rsid w:val="005E5E63"/>
    <w:rsid w:val="005E7244"/>
    <w:rsid w:val="0065286B"/>
    <w:rsid w:val="00682575"/>
    <w:rsid w:val="006A651C"/>
    <w:rsid w:val="006C389E"/>
    <w:rsid w:val="006D0A0B"/>
    <w:rsid w:val="00705F5B"/>
    <w:rsid w:val="0073155D"/>
    <w:rsid w:val="007526A5"/>
    <w:rsid w:val="00771E08"/>
    <w:rsid w:val="007A7A67"/>
    <w:rsid w:val="008C2CE3"/>
    <w:rsid w:val="00921093"/>
    <w:rsid w:val="0093019E"/>
    <w:rsid w:val="00951CA1"/>
    <w:rsid w:val="009A49C5"/>
    <w:rsid w:val="009E68FD"/>
    <w:rsid w:val="00A27954"/>
    <w:rsid w:val="00B259CB"/>
    <w:rsid w:val="00B54C0D"/>
    <w:rsid w:val="00B87164"/>
    <w:rsid w:val="00BA1C0D"/>
    <w:rsid w:val="00BD5C52"/>
    <w:rsid w:val="00BF6E54"/>
    <w:rsid w:val="00C03BCC"/>
    <w:rsid w:val="00C05015"/>
    <w:rsid w:val="00C06BB5"/>
    <w:rsid w:val="00C151F7"/>
    <w:rsid w:val="00C515DB"/>
    <w:rsid w:val="00C75054"/>
    <w:rsid w:val="00D120F9"/>
    <w:rsid w:val="00D53710"/>
    <w:rsid w:val="00D60CF1"/>
    <w:rsid w:val="00D83B58"/>
    <w:rsid w:val="00DD615B"/>
    <w:rsid w:val="00E023E3"/>
    <w:rsid w:val="00E2095D"/>
    <w:rsid w:val="00EA4A1A"/>
    <w:rsid w:val="00EB1DEA"/>
    <w:rsid w:val="00EB24ED"/>
    <w:rsid w:val="00EE7123"/>
    <w:rsid w:val="00EF1A28"/>
    <w:rsid w:val="00F12D03"/>
    <w:rsid w:val="00F456F1"/>
    <w:rsid w:val="00FA5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DD77A2"/>
  <w15:docId w15:val="{606D4F79-90B5-4A1A-955F-FD428C14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71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7123"/>
    <w:rPr>
      <w:rFonts w:asciiTheme="majorHAnsi" w:eastAsiaTheme="majorEastAsia" w:hAnsiTheme="majorHAnsi" w:cstheme="majorBidi"/>
      <w:sz w:val="18"/>
      <w:szCs w:val="18"/>
    </w:rPr>
  </w:style>
  <w:style w:type="paragraph" w:styleId="a5">
    <w:name w:val="header"/>
    <w:basedOn w:val="a"/>
    <w:link w:val="a6"/>
    <w:uiPriority w:val="99"/>
    <w:unhideWhenUsed/>
    <w:rsid w:val="00BA1C0D"/>
    <w:pPr>
      <w:tabs>
        <w:tab w:val="center" w:pos="4252"/>
        <w:tab w:val="right" w:pos="8504"/>
      </w:tabs>
      <w:snapToGrid w:val="0"/>
    </w:pPr>
  </w:style>
  <w:style w:type="character" w:customStyle="1" w:styleId="a6">
    <w:name w:val="ヘッダー (文字)"/>
    <w:basedOn w:val="a0"/>
    <w:link w:val="a5"/>
    <w:uiPriority w:val="99"/>
    <w:rsid w:val="00BA1C0D"/>
  </w:style>
  <w:style w:type="paragraph" w:styleId="a7">
    <w:name w:val="footer"/>
    <w:basedOn w:val="a"/>
    <w:link w:val="a8"/>
    <w:uiPriority w:val="99"/>
    <w:unhideWhenUsed/>
    <w:rsid w:val="00BA1C0D"/>
    <w:pPr>
      <w:tabs>
        <w:tab w:val="center" w:pos="4252"/>
        <w:tab w:val="right" w:pos="8504"/>
      </w:tabs>
      <w:snapToGrid w:val="0"/>
    </w:pPr>
  </w:style>
  <w:style w:type="character" w:customStyle="1" w:styleId="a8">
    <w:name w:val="フッター (文字)"/>
    <w:basedOn w:val="a0"/>
    <w:link w:val="a7"/>
    <w:uiPriority w:val="99"/>
    <w:rsid w:val="00BA1C0D"/>
  </w:style>
  <w:style w:type="paragraph" w:styleId="a9">
    <w:name w:val="List Paragraph"/>
    <w:basedOn w:val="a"/>
    <w:uiPriority w:val="34"/>
    <w:qFormat/>
    <w:rsid w:val="005E5E63"/>
    <w:pPr>
      <w:ind w:leftChars="400" w:left="840"/>
    </w:pPr>
  </w:style>
  <w:style w:type="paragraph" w:styleId="aa">
    <w:name w:val="Revision"/>
    <w:hidden/>
    <w:uiPriority w:val="99"/>
    <w:semiHidden/>
    <w:rsid w:val="006A6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terami-u</dc:creator>
  <cp:lastModifiedBy>kuroda</cp:lastModifiedBy>
  <cp:revision>16</cp:revision>
  <cp:lastPrinted>2020-06-10T01:43:00Z</cp:lastPrinted>
  <dcterms:created xsi:type="dcterms:W3CDTF">2024-03-07T08:02:00Z</dcterms:created>
  <dcterms:modified xsi:type="dcterms:W3CDTF">2024-04-02T09:25:00Z</dcterms:modified>
</cp:coreProperties>
</file>